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D9374" w14:textId="77777777" w:rsidR="001B00EB" w:rsidRDefault="008A7133" w:rsidP="008A7133">
      <w:pPr>
        <w:jc w:val="center"/>
        <w:rPr>
          <w:b/>
          <w:sz w:val="30"/>
          <w:szCs w:val="30"/>
        </w:rPr>
      </w:pPr>
      <w:r w:rsidRPr="00AD1883">
        <w:rPr>
          <w:noProof/>
          <w:sz w:val="24"/>
          <w:szCs w:val="24"/>
          <w:lang w:eastAsia="fr-FR"/>
        </w:rPr>
        <w:drawing>
          <wp:inline distT="0" distB="0" distL="0" distR="0" wp14:anchorId="326041EC" wp14:editId="31CDCD3B">
            <wp:extent cx="3609108" cy="1080654"/>
            <wp:effectExtent l="0" t="0" r="0" b="571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-320x240-agence_de_leau_quadri_jp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111" cy="10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F9579" w14:textId="77777777" w:rsidR="001B00EB" w:rsidRPr="003F1375" w:rsidRDefault="001B00EB" w:rsidP="001B00EB">
      <w:pPr>
        <w:spacing w:after="120"/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</w:pPr>
      <w:r w:rsidRPr="003F1375"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  <w:t>[Objet : à adapter à chaque marché</w:t>
      </w:r>
    </w:p>
    <w:p w14:paraId="7CB61EAA" w14:textId="77777777" w:rsidR="001B00EB" w:rsidRPr="003F1375" w:rsidRDefault="001B00EB" w:rsidP="001B00EB">
      <w:pPr>
        <w:spacing w:after="120"/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</w:pPr>
      <w:r w:rsidRPr="003F1375"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  <w:t>Utiliser la ligne « lot » le cas échéant. Le plus souvent le CCAP est commun à l’ensemble des lots.]</w:t>
      </w:r>
    </w:p>
    <w:p w14:paraId="71C36C8C" w14:textId="77777777" w:rsidR="00101C8F" w:rsidRDefault="00101C8F" w:rsidP="00101C8F">
      <w:pPr>
        <w:pStyle w:val="Titre"/>
        <w:spacing w:after="0"/>
        <w:rPr>
          <w:sz w:val="28"/>
        </w:rPr>
      </w:pPr>
    </w:p>
    <w:sdt>
      <w:sdtPr>
        <w:rPr>
          <w:rFonts w:asciiTheme="minorHAnsi" w:hAnsiTheme="minorHAnsi" w:cstheme="minorHAnsi"/>
          <w:b w:val="0"/>
          <w:iCs w:val="0"/>
          <w:color w:val="17365D" w:themeColor="text2" w:themeShade="BF"/>
          <w:spacing w:val="5"/>
          <w:kern w:val="28"/>
          <w:sz w:val="28"/>
          <w:szCs w:val="52"/>
        </w:rPr>
        <w:id w:val="-1329124941"/>
        <w:placeholder>
          <w:docPart w:val="E9DEEE6DD0BE46E0A2481DBFB7317A3B"/>
        </w:placeholder>
      </w:sdtPr>
      <w:sdtEndPr>
        <w:rPr>
          <w:rFonts w:ascii="Calibri" w:eastAsiaTheme="minorHAnsi" w:hAnsi="Calibri" w:cstheme="minorBidi"/>
          <w:color w:val="226B7A"/>
          <w:szCs w:val="28"/>
        </w:rPr>
      </w:sdtEndPr>
      <w:sdtContent>
        <w:sdt>
          <w:sdtPr>
            <w:rPr>
              <w:rFonts w:asciiTheme="minorHAnsi" w:eastAsiaTheme="minorHAnsi" w:hAnsiTheme="minorHAnsi" w:cstheme="minorBidi"/>
              <w:b w:val="0"/>
              <w:iCs w:val="0"/>
              <w:color w:val="auto"/>
              <w:spacing w:val="5"/>
              <w:kern w:val="28"/>
              <w:sz w:val="28"/>
              <w:szCs w:val="16"/>
            </w:rPr>
            <w:id w:val="1440330755"/>
            <w:placeholder>
              <w:docPart w:val="791A2973EFD44408A92505DD16F3D157"/>
            </w:placeholder>
          </w:sdtPr>
          <w:sdtEndPr>
            <w:rPr>
              <w:rFonts w:asciiTheme="majorHAnsi" w:eastAsiaTheme="majorEastAsia" w:hAnsiTheme="majorHAnsi" w:cstheme="majorBidi"/>
              <w:color w:val="1F497D" w:themeColor="text2"/>
              <w:szCs w:val="28"/>
            </w:rPr>
          </w:sdtEndPr>
          <w:sdtContent>
            <w:sdt>
              <w:sdtPr>
                <w:rPr>
                  <w:rFonts w:asciiTheme="minorHAnsi" w:eastAsiaTheme="minorHAnsi" w:hAnsiTheme="minorHAnsi" w:cstheme="minorBidi"/>
                  <w:b w:val="0"/>
                  <w:iCs w:val="0"/>
                  <w:color w:val="auto"/>
                  <w:spacing w:val="5"/>
                  <w:kern w:val="28"/>
                  <w:sz w:val="28"/>
                  <w:szCs w:val="16"/>
                </w:rPr>
                <w:id w:val="-565569424"/>
                <w:placeholder>
                  <w:docPart w:val="BADF4334451C485799BD947C402211AD"/>
                </w:placeholder>
              </w:sdtPr>
              <w:sdtEndPr>
                <w:rPr>
                  <w:rFonts w:asciiTheme="majorHAnsi" w:eastAsiaTheme="majorEastAsia" w:hAnsiTheme="majorHAnsi" w:cstheme="majorBidi"/>
                  <w:color w:val="1F497D" w:themeColor="text2"/>
                  <w:szCs w:val="28"/>
                </w:rPr>
              </w:sdtEndPr>
              <w:sdtContent>
                <w:p w14:paraId="71281C62" w14:textId="4A1AB3C8" w:rsidR="001F0728" w:rsidRPr="002A17EB" w:rsidRDefault="00D37F4A" w:rsidP="00D37F4A">
                  <w:pPr>
                    <w:pStyle w:val="Sous-titre"/>
                    <w:rPr>
                      <w:rFonts w:ascii="Calibri" w:eastAsiaTheme="minorHAnsi" w:hAnsi="Calibri" w:cstheme="minorBidi"/>
                      <w:b w:val="0"/>
                      <w:color w:val="4F81BD" w:themeColor="accent1"/>
                      <w:szCs w:val="36"/>
                    </w:rPr>
                  </w:pPr>
                  <w:r w:rsidRPr="00D37F4A">
                    <w:rPr>
                      <w:rFonts w:ascii="Calibri" w:eastAsiaTheme="minorHAnsi" w:hAnsi="Calibri" w:cstheme="minorBidi"/>
                      <w:iCs w:val="0"/>
                      <w:color w:val="4F81BD" w:themeColor="accent1"/>
                      <w:szCs w:val="36"/>
                    </w:rPr>
                    <w:t>EXPOSITION DE GAMMARES EN COURS D’EAU ET PLANS D’EAU, ANALYSES SUR GAMMARES DE SUBSTANCES TOXIQUES BIOACCUMULEES, ET TESTS D’ECOTOXICITE</w:t>
                  </w:r>
                  <w:r w:rsidR="001F0728" w:rsidRPr="002A17EB">
                    <w:rPr>
                      <w:rFonts w:ascii="Calibri" w:eastAsiaTheme="minorHAnsi" w:hAnsi="Calibri" w:cstheme="minorBidi"/>
                      <w:color w:val="4F81BD" w:themeColor="accent1"/>
                      <w:szCs w:val="36"/>
                    </w:rPr>
                    <w:t>.</w:t>
                  </w:r>
                </w:p>
                <w:p w14:paraId="2AD5E09A" w14:textId="273DBC1B" w:rsidR="00101C8F" w:rsidRPr="001F0728" w:rsidRDefault="00C6784B" w:rsidP="001F0728">
                  <w:pPr>
                    <w:pStyle w:val="Titre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alibri" w:eastAsiaTheme="minorHAnsi" w:hAnsi="Calibri" w:cstheme="minorBidi"/>
                      <w:b/>
                      <w:color w:val="4F81BD" w:themeColor="accent1"/>
                      <w:spacing w:val="0"/>
                      <w:kern w:val="0"/>
                      <w:sz w:val="32"/>
                      <w:szCs w:val="36"/>
                    </w:rPr>
                    <w:t>12</w:t>
                  </w:r>
                  <w:r w:rsidR="001F0728" w:rsidRPr="002A17EB">
                    <w:rPr>
                      <w:rFonts w:ascii="Calibri" w:eastAsiaTheme="minorHAnsi" w:hAnsi="Calibri" w:cstheme="minorBidi"/>
                      <w:b/>
                      <w:color w:val="4F81BD" w:themeColor="accent1"/>
                      <w:spacing w:val="0"/>
                      <w:kern w:val="0"/>
                      <w:sz w:val="32"/>
                      <w:szCs w:val="36"/>
                    </w:rPr>
                    <w:t xml:space="preserve"> LOTS</w:t>
                  </w:r>
                </w:p>
              </w:sdtContent>
            </w:sdt>
          </w:sdtContent>
        </w:sdt>
      </w:sdtContent>
    </w:sdt>
    <w:p w14:paraId="3A5139FD" w14:textId="77777777" w:rsidR="00132C1F" w:rsidRPr="003F1375" w:rsidRDefault="00132C1F" w:rsidP="00132C1F">
      <w:pPr>
        <w:pBdr>
          <w:bottom w:val="single" w:sz="8" w:space="4" w:color="EE7F00"/>
        </w:pBdr>
        <w:spacing w:after="120"/>
        <w:jc w:val="center"/>
        <w:rPr>
          <w:rFonts w:ascii="Calibri" w:eastAsia="Calibri" w:hAnsi="Calibri"/>
          <w:b/>
          <w:color w:val="005C6D"/>
          <w:sz w:val="32"/>
          <w:szCs w:val="36"/>
          <w:lang w:eastAsia="ar-SA"/>
        </w:rPr>
      </w:pPr>
      <w:r>
        <w:rPr>
          <w:rFonts w:ascii="Calibri" w:eastAsia="Calibri" w:hAnsi="Calibri"/>
          <w:b/>
          <w:color w:val="005C6D"/>
          <w:sz w:val="32"/>
          <w:szCs w:val="36"/>
          <w:lang w:eastAsia="ar-SA"/>
        </w:rPr>
        <w:t>CADRE DE REPONSES MARCHE 2025-14</w:t>
      </w:r>
    </w:p>
    <w:p w14:paraId="2B8923B5" w14:textId="77777777" w:rsidR="00AE0F1C" w:rsidRDefault="00AE0F1C" w:rsidP="00AE0F1C">
      <w:pPr>
        <w:pStyle w:val="RedaliaSoustitredocument"/>
        <w:rPr>
          <w:u w:val="single"/>
        </w:rPr>
      </w:pPr>
      <w:r>
        <w:rPr>
          <w:u w:val="single"/>
        </w:rPr>
        <w:t>Lot :</w:t>
      </w:r>
    </w:p>
    <w:p w14:paraId="0E0B59B7" w14:textId="77777777" w:rsidR="008A02D2" w:rsidRPr="00EE0E89" w:rsidRDefault="008A02D2" w:rsidP="008A02D2">
      <w:pPr>
        <w:pStyle w:val="RedaliaSoustitredocument"/>
        <w:jc w:val="left"/>
        <w:rPr>
          <w:sz w:val="24"/>
          <w:szCs w:val="18"/>
        </w:rPr>
      </w:pPr>
      <w:r w:rsidRPr="00EE0E89">
        <w:rPr>
          <w:rFonts w:ascii="Wingdings" w:eastAsia="Wingdings" w:hAnsi="Wingdings" w:cs="Wingdings"/>
          <w:sz w:val="24"/>
          <w:szCs w:val="24"/>
        </w:rPr>
        <w:t></w:t>
      </w:r>
      <w:r w:rsidRPr="00EE0E89">
        <w:rPr>
          <w:sz w:val="24"/>
          <w:szCs w:val="18"/>
        </w:rPr>
        <w:t xml:space="preserve"> 01 - Exposition et écotoxicologie bassin hydrographique Artois Picardie</w:t>
      </w:r>
    </w:p>
    <w:p w14:paraId="647D819E" w14:textId="77777777" w:rsidR="008A02D2" w:rsidRPr="00EE0E89" w:rsidRDefault="008A02D2" w:rsidP="008A02D2">
      <w:pPr>
        <w:pStyle w:val="RedaliaSoustitredocument"/>
        <w:jc w:val="left"/>
        <w:rPr>
          <w:sz w:val="24"/>
          <w:szCs w:val="18"/>
        </w:rPr>
      </w:pPr>
      <w:r w:rsidRPr="00EE0E89">
        <w:rPr>
          <w:rFonts w:ascii="Wingdings" w:eastAsia="Wingdings" w:hAnsi="Wingdings" w:cs="Wingdings"/>
          <w:sz w:val="24"/>
          <w:szCs w:val="24"/>
        </w:rPr>
        <w:t></w:t>
      </w:r>
      <w:r w:rsidRPr="00EE0E89">
        <w:rPr>
          <w:sz w:val="24"/>
          <w:szCs w:val="18"/>
        </w:rPr>
        <w:t xml:space="preserve"> 02 - Exposition et écotoxicologie bassin hydrographique Seine Normandie</w:t>
      </w:r>
    </w:p>
    <w:p w14:paraId="3DE276D2" w14:textId="77777777" w:rsidR="008A02D2" w:rsidRPr="00EE0E89" w:rsidRDefault="008A02D2" w:rsidP="008A02D2">
      <w:pPr>
        <w:pStyle w:val="RedaliaSoustitredocument"/>
        <w:jc w:val="left"/>
        <w:rPr>
          <w:sz w:val="24"/>
          <w:szCs w:val="18"/>
        </w:rPr>
      </w:pPr>
      <w:r w:rsidRPr="00EE0E89">
        <w:rPr>
          <w:rFonts w:ascii="Wingdings" w:eastAsia="Wingdings" w:hAnsi="Wingdings" w:cs="Wingdings"/>
          <w:sz w:val="24"/>
          <w:szCs w:val="24"/>
        </w:rPr>
        <w:t></w:t>
      </w:r>
      <w:r w:rsidRPr="00EE0E89">
        <w:rPr>
          <w:sz w:val="24"/>
          <w:szCs w:val="18"/>
        </w:rPr>
        <w:t xml:space="preserve"> 03 - Exposition et écotoxicologie bassin hydrographique Rhin Meuse</w:t>
      </w:r>
    </w:p>
    <w:p w14:paraId="33F529C3" w14:textId="77777777" w:rsidR="008A02D2" w:rsidRPr="00EE0E89" w:rsidRDefault="008A02D2" w:rsidP="008A02D2">
      <w:pPr>
        <w:pStyle w:val="RedaliaSoustitredocument"/>
        <w:jc w:val="left"/>
        <w:rPr>
          <w:sz w:val="24"/>
          <w:szCs w:val="18"/>
        </w:rPr>
      </w:pPr>
      <w:r w:rsidRPr="00EE0E89">
        <w:rPr>
          <w:rFonts w:ascii="Wingdings" w:eastAsia="Wingdings" w:hAnsi="Wingdings" w:cs="Wingdings"/>
          <w:sz w:val="24"/>
          <w:szCs w:val="24"/>
        </w:rPr>
        <w:t></w:t>
      </w:r>
      <w:r w:rsidRPr="00EE0E89">
        <w:rPr>
          <w:sz w:val="24"/>
          <w:szCs w:val="18"/>
        </w:rPr>
        <w:t xml:space="preserve"> 04 - Exposition et écotoxicologie bassin hydrographique Loire Bretagne</w:t>
      </w:r>
    </w:p>
    <w:p w14:paraId="5F4FDEA7" w14:textId="77777777" w:rsidR="008A02D2" w:rsidRPr="00EE0E89" w:rsidRDefault="008A02D2" w:rsidP="008A02D2">
      <w:pPr>
        <w:pStyle w:val="RedaliaSoustitredocument"/>
        <w:jc w:val="left"/>
        <w:rPr>
          <w:sz w:val="24"/>
          <w:szCs w:val="18"/>
        </w:rPr>
      </w:pPr>
      <w:r w:rsidRPr="00EE0E89">
        <w:rPr>
          <w:rFonts w:ascii="Wingdings" w:eastAsia="Wingdings" w:hAnsi="Wingdings" w:cs="Wingdings"/>
          <w:sz w:val="24"/>
          <w:szCs w:val="24"/>
        </w:rPr>
        <w:t></w:t>
      </w:r>
      <w:r w:rsidRPr="00EE0E89">
        <w:rPr>
          <w:sz w:val="24"/>
          <w:szCs w:val="18"/>
        </w:rPr>
        <w:t xml:space="preserve"> 05 - Exposition et écotoxicologie bassin hydrographique Rhône Méditerranée </w:t>
      </w:r>
    </w:p>
    <w:p w14:paraId="161D8B15" w14:textId="77777777" w:rsidR="008A02D2" w:rsidRPr="00EE0E89" w:rsidRDefault="008A02D2" w:rsidP="008A02D2">
      <w:pPr>
        <w:pStyle w:val="RedaliaSoustitredocument"/>
        <w:jc w:val="left"/>
        <w:rPr>
          <w:sz w:val="24"/>
          <w:szCs w:val="18"/>
        </w:rPr>
      </w:pPr>
      <w:r w:rsidRPr="00EE0E89">
        <w:rPr>
          <w:rFonts w:ascii="Wingdings" w:eastAsia="Wingdings" w:hAnsi="Wingdings" w:cs="Wingdings"/>
          <w:sz w:val="24"/>
          <w:szCs w:val="24"/>
        </w:rPr>
        <w:t></w:t>
      </w:r>
      <w:r w:rsidRPr="00EE0E89">
        <w:rPr>
          <w:sz w:val="24"/>
          <w:szCs w:val="18"/>
        </w:rPr>
        <w:t xml:space="preserve"> 06 - Exposition et écotoxicologie bassin hydrographique Adour Garonne</w:t>
      </w:r>
    </w:p>
    <w:p w14:paraId="62EC26A9" w14:textId="77777777" w:rsidR="00AE0F1C" w:rsidRDefault="00AE0F1C" w:rsidP="00AE0F1C">
      <w:pPr>
        <w:rPr>
          <w:lang w:eastAsia="fr-FR"/>
        </w:rPr>
      </w:pPr>
    </w:p>
    <w:p w14:paraId="197C02A6" w14:textId="77777777" w:rsidR="00AE0F1C" w:rsidRPr="00172997" w:rsidRDefault="00AE0F1C" w:rsidP="00132C1F">
      <w:pPr>
        <w:pStyle w:val="RdaliaTitreparagraphe"/>
        <w:pBdr>
          <w:bottom w:val="none" w:sz="0" w:space="0" w:color="auto"/>
        </w:pBdr>
        <w:spacing w:before="0" w:after="0"/>
        <w:rPr>
          <w:i/>
          <w:iCs/>
          <w:color w:val="0070C0"/>
          <w:sz w:val="20"/>
          <w:szCs w:val="12"/>
        </w:rPr>
      </w:pPr>
      <w:bookmarkStart w:id="0" w:name="_Hlk204004565"/>
      <w:r w:rsidRPr="00172997">
        <w:rPr>
          <w:i/>
          <w:iCs/>
          <w:color w:val="0070C0"/>
          <w:sz w:val="20"/>
          <w:szCs w:val="12"/>
        </w:rPr>
        <w:t>Cocher la case pour le lot soumissionné.</w:t>
      </w:r>
    </w:p>
    <w:p w14:paraId="457E50A1" w14:textId="104EA28E" w:rsidR="00AE0F1C" w:rsidRPr="00172997" w:rsidRDefault="00AE0F1C" w:rsidP="00132C1F">
      <w:pPr>
        <w:pStyle w:val="RdaliaTitreparagraphe"/>
        <w:pBdr>
          <w:bottom w:val="none" w:sz="0" w:space="0" w:color="auto"/>
        </w:pBdr>
        <w:spacing w:before="0" w:after="0"/>
        <w:rPr>
          <w:i/>
          <w:iCs/>
          <w:color w:val="0070C0"/>
          <w:sz w:val="20"/>
          <w:szCs w:val="12"/>
        </w:rPr>
      </w:pPr>
      <w:r w:rsidRPr="00172997">
        <w:rPr>
          <w:i/>
          <w:iCs/>
          <w:color w:val="0070C0"/>
          <w:sz w:val="20"/>
          <w:szCs w:val="12"/>
        </w:rPr>
        <w:t xml:space="preserve">Fournir un </w:t>
      </w:r>
      <w:r>
        <w:rPr>
          <w:i/>
          <w:iCs/>
          <w:color w:val="0070C0"/>
          <w:sz w:val="20"/>
          <w:szCs w:val="12"/>
        </w:rPr>
        <w:t>cadre de réponses</w:t>
      </w:r>
      <w:r w:rsidRPr="00172997">
        <w:rPr>
          <w:i/>
          <w:iCs/>
          <w:color w:val="0070C0"/>
          <w:sz w:val="20"/>
          <w:szCs w:val="12"/>
        </w:rPr>
        <w:t xml:space="preserve"> par lot soumissionné</w:t>
      </w:r>
    </w:p>
    <w:bookmarkEnd w:id="0"/>
    <w:p w14:paraId="54B6E8B2" w14:textId="77777777" w:rsidR="00AE0F1C" w:rsidRPr="00AE0F1C" w:rsidRDefault="00AE0F1C" w:rsidP="00AE0F1C">
      <w:pPr>
        <w:rPr>
          <w:lang w:eastAsia="fr-FR"/>
        </w:rPr>
      </w:pPr>
    </w:p>
    <w:p w14:paraId="5437ED7E" w14:textId="77777777" w:rsidR="001B00EB" w:rsidRPr="003F1375" w:rsidRDefault="001B00EB" w:rsidP="001B00EB">
      <w:pPr>
        <w:spacing w:after="120"/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</w:pPr>
      <w:r w:rsidRPr="003F1375"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</w:rPr>
        <w:t>Service administratif : A adapter en fonction du service responsable de la procédure de passation]</w:t>
      </w:r>
    </w:p>
    <w:p w14:paraId="009ECBC6" w14:textId="77777777" w:rsidR="001B00EB" w:rsidRPr="003F1375" w:rsidRDefault="001B00EB" w:rsidP="001B00EB">
      <w:pPr>
        <w:spacing w:after="120"/>
        <w:rPr>
          <w:rFonts w:ascii="Calibri" w:eastAsia="Calibri" w:hAnsi="Calibri"/>
          <w:szCs w:val="16"/>
        </w:rPr>
      </w:pPr>
    </w:p>
    <w:p w14:paraId="66FC2BF7" w14:textId="77777777" w:rsidR="001B00EB" w:rsidRPr="0045082B" w:rsidRDefault="001B00EB" w:rsidP="001B00EB"/>
    <w:p w14:paraId="732F960B" w14:textId="77777777" w:rsidR="001B00EB" w:rsidRPr="00872844" w:rsidRDefault="001B00EB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shd w:val="clear" w:color="auto" w:fill="B6DDE8" w:themeFill="accent5" w:themeFillTint="66"/>
        <w:ind w:left="1134" w:right="1134"/>
        <w:jc w:val="center"/>
        <w:rPr>
          <w:rFonts w:cstheme="minorHAnsi"/>
          <w:b/>
        </w:rPr>
      </w:pPr>
      <w:r w:rsidRPr="00872844">
        <w:rPr>
          <w:rFonts w:cstheme="minorHAnsi"/>
          <w:b/>
        </w:rPr>
        <w:t>Service responsable de la passation du marché</w:t>
      </w:r>
    </w:p>
    <w:p w14:paraId="039C1E35" w14:textId="77777777" w:rsidR="00E455D0" w:rsidRDefault="001B00EB" w:rsidP="00E455D0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rPr>
          <w:rFonts w:cstheme="minorHAnsi"/>
        </w:rPr>
      </w:pPr>
      <w:r w:rsidRPr="00872844">
        <w:rPr>
          <w:rFonts w:cstheme="minorHAnsi"/>
          <w:b/>
        </w:rPr>
        <w:t>Technique :</w:t>
      </w:r>
      <w:r w:rsidRPr="00872844">
        <w:rPr>
          <w:rFonts w:cstheme="minorHAnsi"/>
        </w:rPr>
        <w:t xml:space="preserve"> </w:t>
      </w:r>
      <w:r>
        <w:rPr>
          <w:rFonts w:cstheme="minorHAnsi"/>
        </w:rPr>
        <w:tab/>
      </w:r>
      <w:r w:rsidR="00E455D0">
        <w:rPr>
          <w:rFonts w:cstheme="minorHAnsi"/>
        </w:rPr>
        <w:t xml:space="preserve">Département de la connaissance et de la planification /                </w:t>
      </w:r>
    </w:p>
    <w:p w14:paraId="173F949F" w14:textId="77777777" w:rsidR="001B00EB" w:rsidRPr="003E1D23" w:rsidRDefault="00E455D0" w:rsidP="00E455D0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</w:rPr>
        <w:tab/>
      </w:r>
      <w:r>
        <w:rPr>
          <w:rFonts w:cstheme="minorHAnsi"/>
        </w:rPr>
        <w:t>Service Données Techniques</w:t>
      </w:r>
    </w:p>
    <w:p w14:paraId="7D356888" w14:textId="77777777" w:rsidR="001B00EB" w:rsidRPr="003E1D23" w:rsidRDefault="001B00EB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  <w:r w:rsidRPr="003E1D23">
        <w:rPr>
          <w:rFonts w:cstheme="minorHAnsi"/>
          <w:sz w:val="20"/>
          <w:szCs w:val="20"/>
        </w:rPr>
        <w:tab/>
        <w:t>2-4, allée de Lodz</w:t>
      </w:r>
      <w:r w:rsidR="00E269D7">
        <w:rPr>
          <w:rFonts w:cstheme="minorHAnsi"/>
          <w:sz w:val="20"/>
          <w:szCs w:val="20"/>
        </w:rPr>
        <w:t xml:space="preserve"> 6</w:t>
      </w:r>
      <w:r w:rsidRPr="003E1D23">
        <w:rPr>
          <w:rFonts w:cstheme="minorHAnsi"/>
          <w:sz w:val="20"/>
          <w:szCs w:val="20"/>
        </w:rPr>
        <w:t>9363 LYON cedex 07</w:t>
      </w:r>
    </w:p>
    <w:p w14:paraId="04F82245" w14:textId="77777777" w:rsidR="003E1D23" w:rsidRPr="003E1D23" w:rsidRDefault="003E1D23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</w:p>
    <w:p w14:paraId="3E476418" w14:textId="77777777" w:rsidR="003E1D23" w:rsidRPr="003E1D23" w:rsidRDefault="003E1D23" w:rsidP="003E1D23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rPr>
          <w:rFonts w:cstheme="minorHAnsi"/>
          <w:sz w:val="20"/>
          <w:szCs w:val="20"/>
        </w:rPr>
      </w:pPr>
      <w:r w:rsidRPr="00872844">
        <w:rPr>
          <w:rFonts w:cstheme="minorHAnsi"/>
          <w:b/>
        </w:rPr>
        <w:t>Administratif</w:t>
      </w:r>
      <w:r>
        <w:rPr>
          <w:rFonts w:cstheme="minorHAnsi"/>
          <w:b/>
        </w:rPr>
        <w:t> :</w:t>
      </w:r>
      <w:r w:rsidRPr="00872844">
        <w:rPr>
          <w:rFonts w:cstheme="minorHAnsi"/>
          <w:b/>
        </w:rPr>
        <w:t> </w:t>
      </w:r>
      <w:r w:rsidRPr="003E1D23">
        <w:rPr>
          <w:sz w:val="20"/>
          <w:szCs w:val="20"/>
        </w:rPr>
        <w:t>Secrétariat général /Service Achats et Affaires Juridiques</w:t>
      </w:r>
    </w:p>
    <w:p w14:paraId="53D7BAF1" w14:textId="77777777" w:rsidR="003E1D23" w:rsidRPr="003E1D23" w:rsidRDefault="003E1D23" w:rsidP="003E1D23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  <w:r w:rsidRPr="003E1D23">
        <w:rPr>
          <w:sz w:val="20"/>
          <w:szCs w:val="20"/>
        </w:rPr>
        <w:tab/>
        <w:t>2-4, allée de Lodz</w:t>
      </w:r>
      <w:r w:rsidR="00E269D7">
        <w:rPr>
          <w:sz w:val="20"/>
          <w:szCs w:val="20"/>
        </w:rPr>
        <w:t xml:space="preserve"> </w:t>
      </w:r>
      <w:r w:rsidRPr="003E1D23">
        <w:rPr>
          <w:sz w:val="20"/>
          <w:szCs w:val="20"/>
        </w:rPr>
        <w:t>69363 LYON cedex 07</w:t>
      </w:r>
    </w:p>
    <w:p w14:paraId="162BA1AB" w14:textId="77777777" w:rsidR="008D1DC1" w:rsidRDefault="008D1DC1" w:rsidP="008D1DC1"/>
    <w:p w14:paraId="22E5E91A" w14:textId="04B76F88" w:rsidR="003E1D23" w:rsidRDefault="008D1DC1" w:rsidP="003E1D23">
      <w:pPr>
        <w:jc w:val="center"/>
      </w:pPr>
      <w:r w:rsidRPr="00994593">
        <w:t>Le document</w:t>
      </w:r>
      <w:r w:rsidR="003E1D23" w:rsidRPr="00994593">
        <w:t xml:space="preserve"> contient </w:t>
      </w:r>
      <w:r w:rsidR="00994593" w:rsidRPr="00994593">
        <w:t>9</w:t>
      </w:r>
      <w:r w:rsidR="003E1D23" w:rsidRPr="00994593">
        <w:rPr>
          <w:rStyle w:val="Style4"/>
          <w:b w:val="0"/>
        </w:rPr>
        <w:t xml:space="preserve"> pages</w:t>
      </w:r>
      <w:r w:rsidR="003E1D23" w:rsidRPr="00994593">
        <w:t xml:space="preserve">, </w:t>
      </w:r>
      <w:sdt>
        <w:sdtPr>
          <w:rPr>
            <w:rStyle w:val="Style2"/>
          </w:rPr>
          <w:id w:val="1849912517"/>
          <w:placeholder>
            <w:docPart w:val="E499F0F3C61A4667A5BDD8644DA3C371"/>
          </w:placeholder>
        </w:sdtPr>
        <w:sdtEndPr>
          <w:rPr>
            <w:rStyle w:val="Policepardfaut"/>
            <w:b w:val="0"/>
            <w:sz w:val="22"/>
          </w:rPr>
        </w:sdtEndPr>
        <w:sdtContent>
          <w:r w:rsidR="00AE0F1C">
            <w:rPr>
              <w:rStyle w:val="Style2"/>
            </w:rPr>
            <w:t>6</w:t>
          </w:r>
        </w:sdtContent>
      </w:sdt>
      <w:r w:rsidR="003E1D23" w:rsidRPr="00994593">
        <w:t xml:space="preserve"> articles</w:t>
      </w:r>
      <w:r w:rsidR="003E1D23">
        <w:t xml:space="preserve"> </w:t>
      </w:r>
    </w:p>
    <w:p w14:paraId="692C44F6" w14:textId="77777777" w:rsidR="001B00EB" w:rsidRPr="003F1375" w:rsidRDefault="001B00EB" w:rsidP="001B00EB">
      <w:pPr>
        <w:spacing w:after="120"/>
        <w:jc w:val="center"/>
        <w:rPr>
          <w:rFonts w:ascii="Calibri" w:eastAsia="Calibri" w:hAnsi="Calibri"/>
          <w:szCs w:val="16"/>
        </w:rPr>
      </w:pPr>
    </w:p>
    <w:p w14:paraId="625E8C3F" w14:textId="77777777" w:rsidR="001B00EB" w:rsidRPr="003E1D23" w:rsidRDefault="001B00EB" w:rsidP="003E1D23">
      <w:pPr>
        <w:spacing w:after="120"/>
        <w:jc w:val="center"/>
        <w:rPr>
          <w:rFonts w:ascii="Calibri" w:eastAsia="Calibri" w:hAnsi="Calibri"/>
          <w:szCs w:val="16"/>
        </w:rPr>
      </w:pPr>
      <w:r w:rsidRPr="003F1375">
        <w:rPr>
          <w:rFonts w:ascii="Calibri" w:eastAsia="Calibri" w:hAnsi="Calibri"/>
          <w:noProof/>
          <w:szCs w:val="16"/>
          <w:lang w:eastAsia="fr-FR"/>
        </w:rPr>
        <w:drawing>
          <wp:inline distT="0" distB="0" distL="0" distR="0" wp14:anchorId="3F4729C0" wp14:editId="28197202">
            <wp:extent cx="333375" cy="2190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ts couleur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br w:type="page"/>
      </w:r>
    </w:p>
    <w:p w14:paraId="603748E4" w14:textId="77777777" w:rsidR="0059155B" w:rsidRPr="00A057EF" w:rsidRDefault="005942DF" w:rsidP="00430517">
      <w:pPr>
        <w:spacing w:after="120"/>
        <w:jc w:val="both"/>
        <w:rPr>
          <w:rFonts w:eastAsia="Calibri"/>
          <w:b/>
          <w:szCs w:val="16"/>
        </w:rPr>
      </w:pPr>
      <w:r w:rsidRPr="006568AA">
        <w:rPr>
          <w:rFonts w:eastAsia="Calibri"/>
          <w:b/>
          <w:szCs w:val="16"/>
        </w:rPr>
        <w:lastRenderedPageBreak/>
        <w:t xml:space="preserve">Le présent document constitue le cadre de réponse que les candidats </w:t>
      </w:r>
      <w:r w:rsidRPr="006568AA">
        <w:rPr>
          <w:rFonts w:eastAsia="Calibri"/>
          <w:b/>
          <w:szCs w:val="16"/>
          <w:u w:val="single"/>
        </w:rPr>
        <w:t xml:space="preserve">doivent respecter pour la </w:t>
      </w:r>
      <w:r w:rsidRPr="00A057EF">
        <w:rPr>
          <w:rFonts w:eastAsia="Calibri"/>
          <w:b/>
          <w:szCs w:val="16"/>
          <w:u w:val="single"/>
        </w:rPr>
        <w:t>rédaction de leur offre</w:t>
      </w:r>
      <w:r w:rsidRPr="00A057EF">
        <w:rPr>
          <w:rFonts w:eastAsia="Calibri"/>
          <w:b/>
          <w:szCs w:val="16"/>
        </w:rPr>
        <w:t xml:space="preserve"> (</w:t>
      </w:r>
      <w:r w:rsidR="00340519" w:rsidRPr="00A057EF">
        <w:rPr>
          <w:rFonts w:eastAsia="Calibri"/>
          <w:b/>
          <w:szCs w:val="16"/>
        </w:rPr>
        <w:t>Article 5.2</w:t>
      </w:r>
      <w:r w:rsidRPr="00A057EF">
        <w:rPr>
          <w:rFonts w:eastAsia="Calibri"/>
          <w:b/>
          <w:szCs w:val="16"/>
        </w:rPr>
        <w:t xml:space="preserve"> d</w:t>
      </w:r>
      <w:r w:rsidR="006568AA" w:rsidRPr="00A057EF">
        <w:rPr>
          <w:rFonts w:eastAsia="Calibri"/>
          <w:b/>
          <w:szCs w:val="16"/>
        </w:rPr>
        <w:t>u règlement de la consultation) qui</w:t>
      </w:r>
      <w:r w:rsidR="0059155B" w:rsidRPr="00A057EF">
        <w:rPr>
          <w:rFonts w:eastAsia="Calibri"/>
          <w:b/>
          <w:szCs w:val="16"/>
        </w:rPr>
        <w:t> :</w:t>
      </w:r>
    </w:p>
    <w:p w14:paraId="43F44445" w14:textId="140EC5E3" w:rsidR="005942DF" w:rsidRPr="0059155B" w:rsidRDefault="006568AA" w:rsidP="00430517">
      <w:pPr>
        <w:pStyle w:val="Paragraphedeliste"/>
        <w:numPr>
          <w:ilvl w:val="0"/>
          <w:numId w:val="21"/>
        </w:numPr>
        <w:spacing w:after="120"/>
        <w:jc w:val="both"/>
        <w:rPr>
          <w:rFonts w:eastAsia="Calibri"/>
          <w:szCs w:val="16"/>
        </w:rPr>
      </w:pPr>
      <w:proofErr w:type="gramStart"/>
      <w:r w:rsidRPr="00A057EF">
        <w:rPr>
          <w:rFonts w:eastAsia="Calibri"/>
          <w:szCs w:val="16"/>
        </w:rPr>
        <w:t>ne</w:t>
      </w:r>
      <w:proofErr w:type="gramEnd"/>
      <w:r w:rsidRPr="00A057EF">
        <w:rPr>
          <w:rFonts w:eastAsia="Calibri"/>
          <w:szCs w:val="16"/>
        </w:rPr>
        <w:t xml:space="preserve"> contiendra </w:t>
      </w:r>
      <w:r w:rsidRPr="00994593">
        <w:rPr>
          <w:rFonts w:eastAsia="Calibri"/>
          <w:szCs w:val="16"/>
          <w:u w:val="single"/>
        </w:rPr>
        <w:t xml:space="preserve">pas plus de </w:t>
      </w:r>
      <w:r w:rsidR="00994593" w:rsidRPr="00994593">
        <w:rPr>
          <w:rFonts w:eastAsia="Calibri"/>
          <w:szCs w:val="16"/>
          <w:u w:val="single"/>
        </w:rPr>
        <w:t>209</w:t>
      </w:r>
      <w:r w:rsidRPr="00994593">
        <w:rPr>
          <w:rFonts w:eastAsia="Calibri"/>
          <w:szCs w:val="16"/>
          <w:u w:val="single"/>
        </w:rPr>
        <w:t xml:space="preserve"> pages au global</w:t>
      </w:r>
      <w:r w:rsidRPr="00994593">
        <w:rPr>
          <w:rFonts w:eastAsia="Calibri"/>
          <w:szCs w:val="16"/>
        </w:rPr>
        <w:t xml:space="preserve"> (</w:t>
      </w:r>
      <w:r w:rsidR="00994593" w:rsidRPr="00994593">
        <w:rPr>
          <w:rFonts w:eastAsia="Calibri"/>
          <w:szCs w:val="16"/>
        </w:rPr>
        <w:t>9</w:t>
      </w:r>
      <w:r w:rsidR="00015339" w:rsidRPr="00994593">
        <w:rPr>
          <w:rFonts w:eastAsia="Calibri"/>
          <w:szCs w:val="16"/>
        </w:rPr>
        <w:t xml:space="preserve"> pages document</w:t>
      </w:r>
      <w:r w:rsidR="00015339" w:rsidRPr="00A057EF">
        <w:rPr>
          <w:rFonts w:eastAsia="Calibri"/>
          <w:szCs w:val="16"/>
        </w:rPr>
        <w:t xml:space="preserve"> initial +</w:t>
      </w:r>
      <w:r w:rsidR="0059155B" w:rsidRPr="00A057EF">
        <w:rPr>
          <w:rFonts w:eastAsia="Calibri"/>
          <w:szCs w:val="16"/>
        </w:rPr>
        <w:t xml:space="preserve"> </w:t>
      </w:r>
      <w:r w:rsidR="008C5E90" w:rsidRPr="00A057EF">
        <w:rPr>
          <w:rFonts w:eastAsia="Calibri"/>
          <w:szCs w:val="16"/>
        </w:rPr>
        <w:t>200</w:t>
      </w:r>
      <w:r w:rsidR="00015339" w:rsidRPr="00A057EF">
        <w:rPr>
          <w:rFonts w:eastAsia="Calibri"/>
          <w:szCs w:val="16"/>
        </w:rPr>
        <w:t xml:space="preserve"> pages</w:t>
      </w:r>
      <w:r w:rsidR="00015339" w:rsidRPr="008C5E90">
        <w:rPr>
          <w:rFonts w:eastAsia="Calibri"/>
          <w:szCs w:val="16"/>
        </w:rPr>
        <w:t xml:space="preserve"> maximum</w:t>
      </w:r>
      <w:r w:rsidR="00015339" w:rsidRPr="0059155B">
        <w:rPr>
          <w:rFonts w:eastAsia="Calibri"/>
          <w:szCs w:val="16"/>
        </w:rPr>
        <w:t xml:space="preserve"> pour l’ensemble des réponses</w:t>
      </w:r>
      <w:r w:rsidR="0041130E">
        <w:rPr>
          <w:rFonts w:eastAsia="Calibri"/>
          <w:szCs w:val="16"/>
        </w:rPr>
        <w:t xml:space="preserve"> – police Calibri 11 au minimum</w:t>
      </w:r>
      <w:r w:rsidR="0059155B" w:rsidRPr="0059155B">
        <w:rPr>
          <w:rFonts w:eastAsia="Calibri"/>
          <w:szCs w:val="16"/>
        </w:rPr>
        <w:t>)</w:t>
      </w:r>
      <w:r w:rsidR="0041130E">
        <w:rPr>
          <w:rFonts w:eastAsia="Calibri"/>
          <w:szCs w:val="16"/>
        </w:rPr>
        <w:t xml:space="preserve">. </w:t>
      </w:r>
    </w:p>
    <w:p w14:paraId="0CEBE50F" w14:textId="77777777" w:rsidR="0059155B" w:rsidRDefault="0059155B" w:rsidP="00430517">
      <w:pPr>
        <w:pStyle w:val="Paragraphedeliste"/>
        <w:numPr>
          <w:ilvl w:val="0"/>
          <w:numId w:val="21"/>
        </w:numPr>
        <w:spacing w:after="120"/>
        <w:jc w:val="both"/>
        <w:rPr>
          <w:rFonts w:eastAsia="Calibri"/>
          <w:szCs w:val="16"/>
        </w:rPr>
      </w:pPr>
      <w:proofErr w:type="gramStart"/>
      <w:r w:rsidRPr="0059155B">
        <w:rPr>
          <w:rFonts w:eastAsia="Calibri"/>
          <w:szCs w:val="16"/>
          <w:u w:val="single"/>
        </w:rPr>
        <w:t>peut</w:t>
      </w:r>
      <w:proofErr w:type="gramEnd"/>
      <w:r w:rsidRPr="0059155B">
        <w:rPr>
          <w:rFonts w:eastAsia="Calibri"/>
          <w:szCs w:val="16"/>
          <w:u w:val="single"/>
        </w:rPr>
        <w:t xml:space="preserve"> être complété par des annexes</w:t>
      </w:r>
      <w:r>
        <w:rPr>
          <w:rFonts w:eastAsia="Calibri"/>
          <w:szCs w:val="16"/>
        </w:rPr>
        <w:t xml:space="preserve"> </w:t>
      </w:r>
      <w:r w:rsidRPr="0059155B">
        <w:rPr>
          <w:rFonts w:eastAsia="Calibri"/>
          <w:szCs w:val="16"/>
        </w:rPr>
        <w:t>(justificatifs d’accréditation, procédures techniques, justificatifs de participation à des essais inter-laboratoires, justificatifs de</w:t>
      </w:r>
      <w:r>
        <w:rPr>
          <w:rFonts w:eastAsia="Calibri"/>
          <w:szCs w:val="16"/>
        </w:rPr>
        <w:t xml:space="preserve"> compétence des intervenants…) </w:t>
      </w:r>
      <w:r w:rsidRPr="0059155B">
        <w:rPr>
          <w:rFonts w:eastAsia="Calibri"/>
          <w:szCs w:val="16"/>
          <w:u w:val="single"/>
        </w:rPr>
        <w:t>dont le nombre n’est pas limité</w:t>
      </w:r>
      <w:r w:rsidR="00101C8F">
        <w:rPr>
          <w:rFonts w:eastAsia="Calibri"/>
          <w:szCs w:val="16"/>
        </w:rPr>
        <w:t>. Ces annexes doivent être paginées et référencées dans le cadre de réponse</w:t>
      </w:r>
    </w:p>
    <w:p w14:paraId="50BF29B2" w14:textId="77777777" w:rsidR="00340519" w:rsidRPr="0059155B" w:rsidRDefault="00340519" w:rsidP="00340519">
      <w:pPr>
        <w:pStyle w:val="Paragraphedeliste"/>
        <w:spacing w:after="120"/>
        <w:jc w:val="both"/>
        <w:rPr>
          <w:rFonts w:eastAsia="Calibri"/>
          <w:szCs w:val="16"/>
        </w:rPr>
      </w:pPr>
    </w:p>
    <w:p w14:paraId="50AF62D0" w14:textId="5257ACEF" w:rsidR="009E23E2" w:rsidRDefault="00340519" w:rsidP="009E23E2">
      <w:pPr>
        <w:spacing w:after="0" w:line="240" w:lineRule="auto"/>
        <w:jc w:val="both"/>
        <w:rPr>
          <w:rFonts w:eastAsia="Calibri"/>
          <w:b/>
          <w:color w:val="FF0000"/>
          <w:szCs w:val="16"/>
          <w:u w:val="single"/>
        </w:rPr>
      </w:pPr>
      <w:r w:rsidRPr="00A057EF">
        <w:rPr>
          <w:rFonts w:eastAsia="Calibri"/>
          <w:b/>
          <w:color w:val="FF0000"/>
          <w:szCs w:val="16"/>
          <w:u w:val="single"/>
        </w:rPr>
        <w:t>ATTENTION,</w:t>
      </w:r>
      <w:r w:rsidR="00407E7C">
        <w:rPr>
          <w:rFonts w:eastAsia="Calibri"/>
          <w:b/>
          <w:color w:val="FF0000"/>
          <w:szCs w:val="16"/>
          <w:u w:val="single"/>
        </w:rPr>
        <w:t xml:space="preserve"> </w:t>
      </w:r>
      <w:r w:rsidR="00795E3E">
        <w:rPr>
          <w:rFonts w:eastAsia="Calibri"/>
          <w:b/>
          <w:color w:val="FF0000"/>
          <w:szCs w:val="16"/>
          <w:u w:val="single"/>
        </w:rPr>
        <w:t>AUCUNE</w:t>
      </w:r>
      <w:r w:rsidRPr="00A057EF">
        <w:rPr>
          <w:rFonts w:eastAsia="Calibri"/>
          <w:b/>
          <w:color w:val="FF0000"/>
          <w:szCs w:val="16"/>
          <w:u w:val="single"/>
        </w:rPr>
        <w:t xml:space="preserve"> NOTE TECHNIQUE</w:t>
      </w:r>
      <w:r w:rsidR="00795E3E" w:rsidRPr="00795E3E">
        <w:rPr>
          <w:rFonts w:eastAsia="Calibri"/>
          <w:b/>
          <w:color w:val="FF0000"/>
          <w:szCs w:val="16"/>
          <w:u w:val="single"/>
        </w:rPr>
        <w:t xml:space="preserve"> </w:t>
      </w:r>
      <w:r w:rsidR="00795E3E" w:rsidRPr="00A057EF">
        <w:rPr>
          <w:rFonts w:eastAsia="Calibri"/>
          <w:b/>
          <w:color w:val="FF0000"/>
          <w:szCs w:val="16"/>
          <w:u w:val="single"/>
        </w:rPr>
        <w:t>NE DOIT FIGURER</w:t>
      </w:r>
      <w:r w:rsidR="00407E7C" w:rsidRPr="00407E7C">
        <w:rPr>
          <w:rFonts w:eastAsia="Calibri"/>
          <w:b/>
          <w:color w:val="FF0000"/>
          <w:szCs w:val="16"/>
          <w:u w:val="single"/>
        </w:rPr>
        <w:t xml:space="preserve"> </w:t>
      </w:r>
      <w:r w:rsidR="00407E7C" w:rsidRPr="00A057EF">
        <w:rPr>
          <w:rFonts w:eastAsia="Calibri"/>
          <w:b/>
          <w:color w:val="FF0000"/>
          <w:szCs w:val="16"/>
          <w:u w:val="single"/>
        </w:rPr>
        <w:t>DANS LES ANNEXES</w:t>
      </w:r>
      <w:r w:rsidRPr="00A057EF">
        <w:rPr>
          <w:rFonts w:eastAsia="Calibri"/>
          <w:b/>
          <w:color w:val="FF0000"/>
          <w:szCs w:val="16"/>
          <w:u w:val="single"/>
        </w:rPr>
        <w:t>.</w:t>
      </w:r>
    </w:p>
    <w:p w14:paraId="0E2CE53E" w14:textId="77777777" w:rsidR="00AE0F1C" w:rsidRDefault="00AE0F1C" w:rsidP="009E23E2">
      <w:pPr>
        <w:spacing w:after="0" w:line="240" w:lineRule="auto"/>
        <w:jc w:val="both"/>
        <w:rPr>
          <w:rFonts w:eastAsia="Calibri"/>
          <w:b/>
          <w:color w:val="FF0000"/>
          <w:szCs w:val="16"/>
          <w:u w:val="single"/>
        </w:rPr>
      </w:pPr>
    </w:p>
    <w:p w14:paraId="4994E91F" w14:textId="0E87B841" w:rsidR="00AE0F1C" w:rsidRPr="00F9579C" w:rsidRDefault="00AE0F1C" w:rsidP="00AE0F1C">
      <w:pPr>
        <w:widowControl w:val="0"/>
        <w:tabs>
          <w:tab w:val="left" w:leader="dot" w:pos="8505"/>
        </w:tabs>
        <w:suppressAutoHyphens/>
        <w:autoSpaceDN w:val="0"/>
        <w:spacing w:before="40" w:after="0"/>
        <w:jc w:val="both"/>
        <w:textAlignment w:val="baseline"/>
        <w:rPr>
          <w:rFonts w:ascii="Arial" w:eastAsia="Arial" w:hAnsi="Arial" w:cs="Arial"/>
          <w:b/>
          <w:color w:val="FF0000"/>
        </w:rPr>
      </w:pPr>
      <w:bookmarkStart w:id="1" w:name="_Hlk192508695"/>
      <w:r w:rsidRPr="00F9579C">
        <w:rPr>
          <w:rFonts w:ascii="Arial" w:eastAsia="Arial" w:hAnsi="Arial" w:cs="Arial"/>
          <w:b/>
          <w:color w:val="FF0000"/>
        </w:rPr>
        <w:t>En cas de non-respect de ces limitations pour le cadre de réponses, l’offre du candidat sera déclarée irrégulière et sera rejetée</w:t>
      </w:r>
      <w:r w:rsidR="008D333A">
        <w:rPr>
          <w:rFonts w:ascii="Arial" w:eastAsia="Arial" w:hAnsi="Arial" w:cs="Arial"/>
          <w:b/>
          <w:color w:val="FF0000"/>
        </w:rPr>
        <w:t xml:space="preserve"> cf. article 5.2 du règlement de la consultation</w:t>
      </w:r>
      <w:r w:rsidRPr="00F9579C">
        <w:rPr>
          <w:rFonts w:ascii="Arial" w:eastAsia="Arial" w:hAnsi="Arial" w:cs="Arial"/>
          <w:b/>
          <w:color w:val="FF0000"/>
        </w:rPr>
        <w:t xml:space="preserve">. </w:t>
      </w:r>
    </w:p>
    <w:bookmarkEnd w:id="1"/>
    <w:p w14:paraId="07818224" w14:textId="77777777" w:rsidR="00AE0F1C" w:rsidRDefault="00AE0F1C" w:rsidP="00AE0F1C">
      <w:pPr>
        <w:spacing w:after="0" w:line="240" w:lineRule="auto"/>
        <w:jc w:val="both"/>
        <w:rPr>
          <w:rFonts w:eastAsia="Calibri"/>
          <w:szCs w:val="16"/>
        </w:rPr>
      </w:pPr>
    </w:p>
    <w:p w14:paraId="744536D7" w14:textId="290A3434" w:rsidR="005942DF" w:rsidRDefault="009E23E2" w:rsidP="009E23E2">
      <w:pPr>
        <w:spacing w:after="0" w:line="240" w:lineRule="auto"/>
        <w:jc w:val="both"/>
        <w:rPr>
          <w:rFonts w:eastAsia="Calibri"/>
          <w:szCs w:val="16"/>
        </w:rPr>
      </w:pPr>
      <w:r w:rsidRPr="009E23E2">
        <w:rPr>
          <w:rFonts w:eastAsia="Calibri"/>
          <w:szCs w:val="16"/>
        </w:rPr>
        <w:t>Les réponses aux questions posées doivent être complétées dans ce cadre de réponse, dans la partie « réponse du candidat » :</w:t>
      </w:r>
    </w:p>
    <w:p w14:paraId="1E55C5AD" w14:textId="77777777" w:rsidR="00933FF5" w:rsidRDefault="00933FF5" w:rsidP="009E23E2">
      <w:pPr>
        <w:spacing w:after="0" w:line="240" w:lineRule="auto"/>
        <w:jc w:val="both"/>
      </w:pPr>
    </w:p>
    <w:p w14:paraId="5B8D4328" w14:textId="77777777" w:rsidR="0041130E" w:rsidRDefault="00E71CB9" w:rsidP="00430517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ind w:left="431" w:hanging="431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LA </w:t>
      </w:r>
      <w:r w:rsidR="001314A5">
        <w:rPr>
          <w:rFonts w:cstheme="minorHAnsi"/>
          <w:b/>
          <w:bCs/>
        </w:rPr>
        <w:t>MISE EN PLACE ET RETRAIT DES ENCAGEMENTS DE GAMMARES</w:t>
      </w:r>
    </w:p>
    <w:p w14:paraId="5556300B" w14:textId="77777777" w:rsidR="001314A5" w:rsidRPr="001314A5" w:rsidRDefault="001314A5" w:rsidP="001314A5">
      <w:pPr>
        <w:autoSpaceDE w:val="0"/>
        <w:autoSpaceDN w:val="0"/>
        <w:adjustRightInd w:val="0"/>
        <w:rPr>
          <w:rFonts w:cstheme="minorHAnsi"/>
        </w:rPr>
      </w:pPr>
      <w:r w:rsidRPr="001314A5">
        <w:rPr>
          <w:rFonts w:cstheme="minorHAnsi"/>
        </w:rPr>
        <w:t>Il est demandé au candidat un descriptif détaillé de l’organisation prévue pour assurer chacune des prestations de terrain (mise en place et retrait des encagements de gammare</w:t>
      </w:r>
      <w:r w:rsidR="00872438">
        <w:rPr>
          <w:rFonts w:cstheme="minorHAnsi"/>
        </w:rPr>
        <w:t>s</w:t>
      </w:r>
      <w:r w:rsidRPr="001314A5">
        <w:rPr>
          <w:rFonts w:cstheme="minorHAnsi"/>
        </w:rPr>
        <w:t>). Il inclut :</w:t>
      </w:r>
    </w:p>
    <w:p w14:paraId="667E0005" w14:textId="77777777" w:rsidR="008C5E90" w:rsidRPr="00A4400F" w:rsidRDefault="008C5E90" w:rsidP="00A4400F">
      <w:pPr>
        <w:pStyle w:val="Paragraphedeliste"/>
        <w:numPr>
          <w:ilvl w:val="1"/>
          <w:numId w:val="25"/>
        </w:numPr>
        <w:autoSpaceDE w:val="0"/>
        <w:autoSpaceDN w:val="0"/>
        <w:adjustRightInd w:val="0"/>
        <w:spacing w:before="120" w:after="120" w:line="240" w:lineRule="auto"/>
        <w:ind w:left="578" w:hanging="578"/>
        <w:contextualSpacing w:val="0"/>
        <w:jc w:val="both"/>
        <w:rPr>
          <w:rFonts w:cstheme="minorHAnsi"/>
          <w:b/>
          <w:bCs/>
          <w:u w:val="single"/>
        </w:rPr>
      </w:pPr>
      <w:r w:rsidRPr="00A4400F">
        <w:rPr>
          <w:rFonts w:cstheme="minorHAnsi"/>
          <w:b/>
          <w:u w:val="single"/>
        </w:rPr>
        <w:t>Profils professionnels et expériences des préleveurs</w:t>
      </w:r>
    </w:p>
    <w:p w14:paraId="0AD39A7C" w14:textId="77777777" w:rsidR="0041130E" w:rsidRDefault="0041130E" w:rsidP="00B92703">
      <w:pPr>
        <w:spacing w:after="0"/>
        <w:jc w:val="both"/>
        <w:rPr>
          <w:rFonts w:cstheme="minorHAnsi"/>
        </w:rPr>
      </w:pPr>
      <w:r w:rsidRPr="00F046F3">
        <w:rPr>
          <w:rFonts w:cstheme="minorHAnsi"/>
        </w:rPr>
        <w:t>Il est demandé au candidat :</w:t>
      </w:r>
    </w:p>
    <w:p w14:paraId="72DA3247" w14:textId="77777777" w:rsidR="00C4224F" w:rsidRPr="00F046F3" w:rsidRDefault="00C4224F" w:rsidP="00B92703">
      <w:pPr>
        <w:spacing w:after="0"/>
        <w:jc w:val="both"/>
        <w:rPr>
          <w:rFonts w:cstheme="minorHAnsi"/>
        </w:rPr>
      </w:pPr>
    </w:p>
    <w:p w14:paraId="37C7C694" w14:textId="77777777" w:rsidR="00C4224F" w:rsidRPr="00C4224F" w:rsidRDefault="0041130E" w:rsidP="00C4224F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l’effectif</w:t>
      </w:r>
      <w:proofErr w:type="gramEnd"/>
      <w:r w:rsidRPr="00F046F3">
        <w:rPr>
          <w:rFonts w:cstheme="minorHAnsi"/>
        </w:rPr>
        <w:t xml:space="preserve"> du personnel affecté aux </w:t>
      </w:r>
      <w:r w:rsidR="00872438">
        <w:rPr>
          <w:rFonts w:cstheme="minorHAnsi"/>
        </w:rPr>
        <w:t>encagements</w:t>
      </w:r>
      <w:r w:rsidR="00364C6E">
        <w:rPr>
          <w:rFonts w:cstheme="minorHAnsi"/>
        </w:rPr>
        <w:t xml:space="preserve"> dans le cadre de ce marché.</w:t>
      </w:r>
    </w:p>
    <w:p w14:paraId="0619EE1E" w14:textId="77777777" w:rsidR="00364C6E" w:rsidRDefault="00364C6E" w:rsidP="00364C6E">
      <w:pPr>
        <w:pStyle w:val="Paragraphedeliste"/>
        <w:tabs>
          <w:tab w:val="right" w:leader="dot" w:pos="9072"/>
        </w:tabs>
        <w:spacing w:after="0" w:line="240" w:lineRule="auto"/>
        <w:rPr>
          <w:b/>
        </w:rPr>
      </w:pPr>
    </w:p>
    <w:p w14:paraId="2BD099EA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7CAD7581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581CB5A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F630E56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62A06DC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555E516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B425B8E" w14:textId="77777777" w:rsidR="00C4224F" w:rsidRPr="00F046F3" w:rsidRDefault="00C4224F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BBF12E8" w14:textId="77777777" w:rsidR="0041130E" w:rsidRPr="00B92703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le</w:t>
      </w:r>
      <w:proofErr w:type="gramEnd"/>
      <w:r w:rsidRPr="00F046F3">
        <w:rPr>
          <w:rFonts w:cstheme="minorHAnsi"/>
        </w:rPr>
        <w:t xml:space="preserve"> profil professionnel et l’expérience des personnels affectés aux </w:t>
      </w:r>
      <w:r w:rsidR="001314A5">
        <w:rPr>
          <w:rFonts w:cstheme="minorHAnsi"/>
        </w:rPr>
        <w:t>opérations d’encagement</w:t>
      </w:r>
      <w:r w:rsidRPr="00F046F3">
        <w:rPr>
          <w:rFonts w:cstheme="minorHAnsi"/>
        </w:rPr>
        <w:t xml:space="preserve"> dans le cadre de ce </w:t>
      </w:r>
      <w:r w:rsidR="00C4224F" w:rsidRPr="00F046F3">
        <w:rPr>
          <w:rFonts w:cstheme="minorHAnsi"/>
        </w:rPr>
        <w:t>marché</w:t>
      </w:r>
      <w:r w:rsidR="00C4224F">
        <w:rPr>
          <w:rFonts w:cstheme="minorHAnsi"/>
        </w:rPr>
        <w:t xml:space="preserve">. </w:t>
      </w:r>
      <w:r w:rsidRPr="00F046F3">
        <w:rPr>
          <w:rFonts w:cstheme="minorHAnsi"/>
        </w:rPr>
        <w:t xml:space="preserve">Il joint tous les justificatifs attestant de la compétence des intervenants sur les </w:t>
      </w:r>
      <w:r w:rsidR="001314A5">
        <w:rPr>
          <w:rFonts w:cstheme="minorHAnsi"/>
        </w:rPr>
        <w:t xml:space="preserve">opérations d’encagements </w:t>
      </w:r>
      <w:r w:rsidRPr="00F046F3">
        <w:rPr>
          <w:rFonts w:cstheme="minorHAnsi"/>
        </w:rPr>
        <w:t>(</w:t>
      </w:r>
      <w:r w:rsidR="00544E97">
        <w:rPr>
          <w:rFonts w:cstheme="minorHAnsi"/>
        </w:rPr>
        <w:t>CV</w:t>
      </w:r>
      <w:r w:rsidR="00F34045">
        <w:rPr>
          <w:rFonts w:cstheme="minorHAnsi"/>
        </w:rPr>
        <w:t xml:space="preserve">, </w:t>
      </w:r>
      <w:r w:rsidRPr="00F046F3">
        <w:rPr>
          <w:rFonts w:cstheme="minorHAnsi"/>
        </w:rPr>
        <w:t>attestat</w:t>
      </w:r>
      <w:r w:rsidR="00364C6E">
        <w:rPr>
          <w:rFonts w:cstheme="minorHAnsi"/>
        </w:rPr>
        <w:t>ion de stages, de formations…).</w:t>
      </w:r>
    </w:p>
    <w:p w14:paraId="5C450A39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FA61288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0121E5D8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C7B3B4E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E9EDCC7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F88A189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7A9E1E8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B4C52A7" w14:textId="77777777" w:rsidR="0041130E" w:rsidRPr="00B92703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les</w:t>
      </w:r>
      <w:proofErr w:type="gramEnd"/>
      <w:r w:rsidRPr="00F046F3">
        <w:rPr>
          <w:rFonts w:cstheme="minorHAnsi"/>
        </w:rPr>
        <w:t xml:space="preserve"> audits internes et les plans de formations prévus.</w:t>
      </w:r>
    </w:p>
    <w:p w14:paraId="6A0BB48C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E1A3DA4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2FBBB42A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EFB8533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231DC7B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DE42430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44D268B" w14:textId="77777777" w:rsidR="00364C6E" w:rsidRDefault="00364C6E" w:rsidP="00364C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7ECC8BEB" w14:textId="77777777" w:rsidR="00C4224F" w:rsidRDefault="00C4224F" w:rsidP="00364C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0820A605" w14:textId="77777777" w:rsidR="00C4224F" w:rsidRDefault="00C4224F" w:rsidP="00364C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78DB3CE" w14:textId="77777777" w:rsidR="00C4224F" w:rsidRDefault="00C4224F" w:rsidP="00364C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4237C332" w14:textId="77777777" w:rsidR="00C4224F" w:rsidRDefault="00C4224F" w:rsidP="00364C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70483B70" w14:textId="77777777" w:rsidR="00C4224F" w:rsidRDefault="00C4224F" w:rsidP="00364C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1E1D3592" w14:textId="77777777" w:rsidR="00865419" w:rsidRPr="00865419" w:rsidRDefault="00865419" w:rsidP="00865419">
      <w:pPr>
        <w:pStyle w:val="Paragraphedeliste"/>
        <w:numPr>
          <w:ilvl w:val="1"/>
          <w:numId w:val="25"/>
        </w:numPr>
        <w:autoSpaceDE w:val="0"/>
        <w:autoSpaceDN w:val="0"/>
        <w:adjustRightInd w:val="0"/>
        <w:spacing w:before="120" w:after="120" w:line="240" w:lineRule="auto"/>
        <w:ind w:left="578" w:hanging="578"/>
        <w:contextualSpacing w:val="0"/>
        <w:jc w:val="both"/>
        <w:rPr>
          <w:rFonts w:cstheme="minorHAnsi"/>
          <w:b/>
          <w:u w:val="single"/>
        </w:rPr>
      </w:pPr>
      <w:bookmarkStart w:id="2" w:name="_Toc68774731"/>
      <w:r w:rsidRPr="00865419">
        <w:rPr>
          <w:rFonts w:cstheme="minorHAnsi"/>
          <w:b/>
          <w:u w:val="single"/>
        </w:rPr>
        <w:t>Fourniture et conditionnement de l’encagement de gammares</w:t>
      </w:r>
      <w:bookmarkEnd w:id="2"/>
    </w:p>
    <w:p w14:paraId="619CDB82" w14:textId="77777777" w:rsidR="00865419" w:rsidRDefault="00865419" w:rsidP="00865419">
      <w:pPr>
        <w:spacing w:after="0"/>
        <w:jc w:val="both"/>
        <w:rPr>
          <w:rFonts w:cstheme="minorHAnsi"/>
        </w:rPr>
      </w:pPr>
      <w:r w:rsidRPr="00F046F3">
        <w:rPr>
          <w:rFonts w:cstheme="minorHAnsi"/>
        </w:rPr>
        <w:t>Il est demandé au candidat :</w:t>
      </w:r>
    </w:p>
    <w:p w14:paraId="599DF047" w14:textId="77777777" w:rsidR="00C4224F" w:rsidRDefault="00C4224F" w:rsidP="00865419">
      <w:pPr>
        <w:spacing w:after="0"/>
        <w:jc w:val="both"/>
        <w:rPr>
          <w:rFonts w:cstheme="minorHAnsi"/>
        </w:rPr>
      </w:pPr>
    </w:p>
    <w:p w14:paraId="1B17BCC5" w14:textId="77777777" w:rsidR="00A30D7E" w:rsidRPr="00A30D7E" w:rsidRDefault="00A30D7E" w:rsidP="00992E01">
      <w:pPr>
        <w:pStyle w:val="Paragraphedeliste"/>
        <w:numPr>
          <w:ilvl w:val="0"/>
          <w:numId w:val="24"/>
        </w:num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30D7E">
        <w:rPr>
          <w:rFonts w:cstheme="minorHAnsi"/>
        </w:rPr>
        <w:t xml:space="preserve">La </w:t>
      </w:r>
      <w:r>
        <w:rPr>
          <w:rFonts w:cstheme="minorHAnsi"/>
        </w:rPr>
        <w:t>capacité de répondre à la demande d’organismes biologiques (quantité d’organismes potentiellement disponible par année)</w:t>
      </w:r>
    </w:p>
    <w:p w14:paraId="78B19765" w14:textId="77777777" w:rsidR="00992E01" w:rsidRDefault="00992E01" w:rsidP="00A30D7E">
      <w:pPr>
        <w:tabs>
          <w:tab w:val="right" w:leader="dot" w:pos="9072"/>
        </w:tabs>
        <w:spacing w:after="0" w:line="240" w:lineRule="auto"/>
        <w:rPr>
          <w:b/>
        </w:rPr>
      </w:pPr>
    </w:p>
    <w:p w14:paraId="500A08FC" w14:textId="77777777" w:rsidR="00A30D7E" w:rsidRPr="00364C6E" w:rsidRDefault="00A30D7E" w:rsidP="00A30D7E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2C0778CD" w14:textId="77777777" w:rsidR="00A30D7E" w:rsidRPr="00B12ABD" w:rsidRDefault="00A30D7E" w:rsidP="00A30D7E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5B20E5D" w14:textId="77777777" w:rsidR="00A30D7E" w:rsidRPr="00B12ABD" w:rsidRDefault="00A30D7E" w:rsidP="00A30D7E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ADDE0FA" w14:textId="77777777" w:rsidR="00A30D7E" w:rsidRPr="00B12ABD" w:rsidRDefault="00A30D7E" w:rsidP="00A30D7E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D0C8C77" w14:textId="77777777" w:rsidR="00A30D7E" w:rsidRPr="00B12ABD" w:rsidRDefault="00A30D7E" w:rsidP="00A30D7E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575B387" w14:textId="77777777" w:rsidR="00A30D7E" w:rsidRDefault="00A30D7E" w:rsidP="00865419">
      <w:pPr>
        <w:spacing w:after="0"/>
        <w:jc w:val="both"/>
        <w:rPr>
          <w:rFonts w:cstheme="minorHAnsi"/>
        </w:rPr>
      </w:pPr>
    </w:p>
    <w:p w14:paraId="6F753D73" w14:textId="77777777" w:rsidR="00EB6D99" w:rsidRPr="00F046F3" w:rsidRDefault="00EB6D99" w:rsidP="00865419">
      <w:pPr>
        <w:spacing w:after="0"/>
        <w:jc w:val="both"/>
        <w:rPr>
          <w:rFonts w:cstheme="minorHAnsi"/>
        </w:rPr>
      </w:pPr>
    </w:p>
    <w:p w14:paraId="7FC344D5" w14:textId="77777777" w:rsidR="00865419" w:rsidRDefault="001B15F3" w:rsidP="00865419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La procédure mise en place pour s’assurer que la quantité de gammares utilisé</w:t>
      </w:r>
      <w:r w:rsidR="00933FF5">
        <w:rPr>
          <w:rFonts w:cstheme="minorHAnsi"/>
        </w:rPr>
        <w:t>e</w:t>
      </w:r>
      <w:r>
        <w:rPr>
          <w:rFonts w:cstheme="minorHAnsi"/>
        </w:rPr>
        <w:t xml:space="preserve"> soit suffisante pour réaliser l’ensemble des tests demandés (bioaccumulation et écotoxicité)</w:t>
      </w:r>
      <w:r w:rsidR="00865419">
        <w:rPr>
          <w:rFonts w:cstheme="minorHAnsi"/>
        </w:rPr>
        <w:t>.</w:t>
      </w:r>
    </w:p>
    <w:p w14:paraId="01349A7E" w14:textId="77777777" w:rsidR="00865419" w:rsidRDefault="00865419" w:rsidP="00865419">
      <w:pPr>
        <w:pStyle w:val="Paragraphedeliste"/>
        <w:tabs>
          <w:tab w:val="right" w:leader="dot" w:pos="9072"/>
        </w:tabs>
        <w:spacing w:after="0" w:line="240" w:lineRule="auto"/>
        <w:rPr>
          <w:b/>
        </w:rPr>
      </w:pPr>
    </w:p>
    <w:p w14:paraId="5A1771AB" w14:textId="77777777" w:rsidR="00865419" w:rsidRPr="00364C6E" w:rsidRDefault="00865419" w:rsidP="00865419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5070992B" w14:textId="77777777" w:rsidR="00865419" w:rsidRPr="00B12ABD" w:rsidRDefault="00865419" w:rsidP="00865419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AB0E915" w14:textId="77777777" w:rsidR="00865419" w:rsidRPr="00B12ABD" w:rsidRDefault="00865419" w:rsidP="00865419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FEA71AB" w14:textId="77777777" w:rsidR="00865419" w:rsidRPr="00B12ABD" w:rsidRDefault="00865419" w:rsidP="00865419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01778F3" w14:textId="77777777" w:rsidR="00865419" w:rsidRPr="00B12ABD" w:rsidRDefault="00865419" w:rsidP="00865419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F87D539" w14:textId="77777777" w:rsidR="00865419" w:rsidRDefault="00865419" w:rsidP="00865419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90BC878" w14:textId="77777777" w:rsidR="00EB6D99" w:rsidRPr="00F046F3" w:rsidRDefault="00EB6D99" w:rsidP="00865419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416787D" w14:textId="77777777" w:rsidR="001B15F3" w:rsidRDefault="001B15F3" w:rsidP="001B15F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B15F3">
        <w:rPr>
          <w:rFonts w:cstheme="minorHAnsi"/>
        </w:rPr>
        <w:t>Les mesures prises pour garantir l’absence de contamination par des substances chimiques des organismes encagés avant leur exposition sur les stations d’étude et l’origine des individus encagés (population naturelle et/ou élevage).</w:t>
      </w:r>
    </w:p>
    <w:p w14:paraId="5D192588" w14:textId="77777777" w:rsidR="001B15F3" w:rsidRPr="001B15F3" w:rsidRDefault="001B15F3" w:rsidP="001B15F3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28C1AF3F" w14:textId="77777777" w:rsidR="001B15F3" w:rsidRPr="00364C6E" w:rsidRDefault="001B15F3" w:rsidP="001B15F3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296CB963" w14:textId="77777777" w:rsidR="001B15F3" w:rsidRPr="00B12ABD" w:rsidRDefault="001B15F3" w:rsidP="001B15F3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B10D8F7" w14:textId="77777777" w:rsidR="001B15F3" w:rsidRPr="00B12ABD" w:rsidRDefault="001B15F3" w:rsidP="001B15F3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06058F1" w14:textId="77777777" w:rsidR="001B15F3" w:rsidRPr="00B12ABD" w:rsidRDefault="001B15F3" w:rsidP="001B15F3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B40EDE4" w14:textId="77777777" w:rsidR="001B15F3" w:rsidRPr="00B12ABD" w:rsidRDefault="001B15F3" w:rsidP="001B15F3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4F32396" w14:textId="77777777" w:rsidR="00865419" w:rsidRDefault="00865419" w:rsidP="00364C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00B20F9F" w14:textId="05A7A3F0" w:rsidR="004C2F65" w:rsidRDefault="004C2F65" w:rsidP="004C2F65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les</w:t>
      </w:r>
      <w:proofErr w:type="gramEnd"/>
      <w:r w:rsidRPr="00F046F3">
        <w:rPr>
          <w:rFonts w:cstheme="minorHAnsi"/>
        </w:rPr>
        <w:t xml:space="preserve"> moyens mis en œuvre pour </w:t>
      </w:r>
      <w:r>
        <w:rPr>
          <w:rFonts w:cstheme="minorHAnsi"/>
        </w:rPr>
        <w:t xml:space="preserve">vérifier </w:t>
      </w:r>
      <w:r w:rsidRPr="00F046F3">
        <w:rPr>
          <w:rFonts w:cstheme="minorHAnsi"/>
        </w:rPr>
        <w:t xml:space="preserve">l’absence de contamination </w:t>
      </w:r>
      <w:r>
        <w:rPr>
          <w:rFonts w:cstheme="minorHAnsi"/>
        </w:rPr>
        <w:t>des gammares avant leur encagement.</w:t>
      </w:r>
    </w:p>
    <w:p w14:paraId="4A0DF96A" w14:textId="77777777" w:rsidR="004C2F65" w:rsidRDefault="004C2F65" w:rsidP="004C2F65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5262942" w14:textId="77777777" w:rsidR="004C2F65" w:rsidRPr="00364C6E" w:rsidRDefault="004C2F65" w:rsidP="004C2F65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74098E6F" w14:textId="77777777" w:rsidR="004C2F65" w:rsidRPr="00B12ABD" w:rsidRDefault="004C2F65" w:rsidP="004C2F65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DAA20C7" w14:textId="77777777" w:rsidR="004C2F65" w:rsidRPr="00B12ABD" w:rsidRDefault="004C2F65" w:rsidP="004C2F65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2B82DDC" w14:textId="77777777" w:rsidR="004C2F65" w:rsidRPr="00B12ABD" w:rsidRDefault="004C2F65" w:rsidP="004C2F65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EC43A46" w14:textId="77777777" w:rsidR="004C2F65" w:rsidRPr="00B12ABD" w:rsidRDefault="004C2F65" w:rsidP="004C2F65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57E7DEF" w14:textId="77777777" w:rsidR="004C2F65" w:rsidRDefault="004C2F65" w:rsidP="00364C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EA910B9" w14:textId="77777777" w:rsidR="00EB6D99" w:rsidRPr="00364C6E" w:rsidRDefault="00EB6D99" w:rsidP="00364C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6F3843D" w14:textId="77777777" w:rsidR="008C5E90" w:rsidRPr="008C5E90" w:rsidRDefault="008C5E90" w:rsidP="008C5E90">
      <w:pPr>
        <w:pStyle w:val="Paragraphedeliste"/>
        <w:keepNext/>
        <w:keepLines/>
        <w:numPr>
          <w:ilvl w:val="0"/>
          <w:numId w:val="23"/>
        </w:numPr>
        <w:spacing w:before="240" w:after="120"/>
        <w:contextualSpacing w:val="0"/>
        <w:outlineLvl w:val="0"/>
        <w:rPr>
          <w:rFonts w:eastAsiaTheme="majorEastAsia" w:cstheme="majorBidi"/>
          <w:b/>
          <w:bCs/>
          <w:vanish/>
          <w:sz w:val="24"/>
          <w:szCs w:val="28"/>
        </w:rPr>
      </w:pPr>
    </w:p>
    <w:p w14:paraId="2724FBE4" w14:textId="77777777" w:rsidR="008C5E90" w:rsidRPr="00A4400F" w:rsidRDefault="0041130E" w:rsidP="00A4400F">
      <w:pPr>
        <w:pStyle w:val="Paragraphedeliste"/>
        <w:numPr>
          <w:ilvl w:val="1"/>
          <w:numId w:val="25"/>
        </w:numPr>
        <w:autoSpaceDE w:val="0"/>
        <w:autoSpaceDN w:val="0"/>
        <w:adjustRightInd w:val="0"/>
        <w:spacing w:before="120" w:after="120" w:line="240" w:lineRule="auto"/>
        <w:ind w:left="578" w:hanging="578"/>
        <w:contextualSpacing w:val="0"/>
        <w:jc w:val="both"/>
        <w:rPr>
          <w:rFonts w:cstheme="minorHAnsi"/>
          <w:b/>
          <w:u w:val="single"/>
        </w:rPr>
      </w:pPr>
      <w:r w:rsidRPr="00A4400F">
        <w:rPr>
          <w:rFonts w:cstheme="minorHAnsi"/>
          <w:b/>
          <w:u w:val="single"/>
        </w:rPr>
        <w:t>Organisation des tournées d</w:t>
      </w:r>
      <w:r w:rsidR="000F2ED1">
        <w:rPr>
          <w:rFonts w:cstheme="minorHAnsi"/>
          <w:b/>
          <w:u w:val="single"/>
        </w:rPr>
        <w:t>’encagement</w:t>
      </w:r>
    </w:p>
    <w:p w14:paraId="50E02A9A" w14:textId="77777777" w:rsidR="0041130E" w:rsidRDefault="0041130E" w:rsidP="00B92703">
      <w:pPr>
        <w:spacing w:after="0"/>
        <w:jc w:val="both"/>
        <w:rPr>
          <w:rFonts w:cstheme="minorHAnsi"/>
        </w:rPr>
      </w:pPr>
      <w:r w:rsidRPr="00F046F3">
        <w:rPr>
          <w:rFonts w:cstheme="minorHAnsi"/>
        </w:rPr>
        <w:t>Il est demandé au candidat l’organisation mise en place pour :</w:t>
      </w:r>
    </w:p>
    <w:p w14:paraId="42CF2871" w14:textId="77777777" w:rsidR="00C4224F" w:rsidRPr="00F046F3" w:rsidRDefault="00C4224F" w:rsidP="00B92703">
      <w:pPr>
        <w:spacing w:after="0"/>
        <w:jc w:val="both"/>
        <w:rPr>
          <w:rFonts w:cstheme="minorHAnsi"/>
        </w:rPr>
      </w:pPr>
    </w:p>
    <w:p w14:paraId="204F505E" w14:textId="610D18E3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lastRenderedPageBreak/>
        <w:t>la</w:t>
      </w:r>
      <w:proofErr w:type="gramEnd"/>
      <w:r w:rsidRPr="00F046F3">
        <w:rPr>
          <w:rFonts w:cstheme="minorHAnsi"/>
        </w:rPr>
        <w:t xml:space="preserve"> mise à disposition de l’agence du planning prévisionnel détaillé du programme d</w:t>
      </w:r>
      <w:r w:rsidR="000F2ED1">
        <w:rPr>
          <w:rFonts w:cstheme="minorHAnsi"/>
        </w:rPr>
        <w:t>’encagement a</w:t>
      </w:r>
      <w:r w:rsidRPr="00F046F3">
        <w:rPr>
          <w:rFonts w:cstheme="minorHAnsi"/>
        </w:rPr>
        <w:t>u travers d’</w:t>
      </w:r>
      <w:r w:rsidR="000F2ED1">
        <w:rPr>
          <w:rFonts w:cstheme="minorHAnsi"/>
        </w:rPr>
        <w:t>un</w:t>
      </w:r>
      <w:r w:rsidR="00480433">
        <w:rPr>
          <w:rFonts w:cstheme="minorHAnsi"/>
        </w:rPr>
        <w:t>e fiche (article 3.3.</w:t>
      </w:r>
      <w:r w:rsidR="009E1DEB">
        <w:rPr>
          <w:rFonts w:cstheme="minorHAnsi"/>
        </w:rPr>
        <w:t>7</w:t>
      </w:r>
      <w:r w:rsidR="00480433">
        <w:rPr>
          <w:rFonts w:cstheme="minorHAnsi"/>
        </w:rPr>
        <w:t xml:space="preserve"> du CCTP).</w:t>
      </w:r>
    </w:p>
    <w:p w14:paraId="1DCAED68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D027EA9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33C1BEA3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ABB3142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A5D73BC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E2DED6F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2FA71A5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41CC2FB" w14:textId="77777777" w:rsidR="00EB6D99" w:rsidRPr="00F046F3" w:rsidRDefault="00EB6D99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E70C3EA" w14:textId="777777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la</w:t>
      </w:r>
      <w:proofErr w:type="gramEnd"/>
      <w:r w:rsidRPr="00F046F3">
        <w:rPr>
          <w:rFonts w:cstheme="minorHAnsi"/>
        </w:rPr>
        <w:t xml:space="preserve"> préparation </w:t>
      </w:r>
      <w:r w:rsidR="006B1FEB">
        <w:rPr>
          <w:rFonts w:cstheme="minorHAnsi"/>
        </w:rPr>
        <w:t xml:space="preserve">(méthode) </w:t>
      </w:r>
      <w:r w:rsidRPr="00F046F3">
        <w:rPr>
          <w:rFonts w:cstheme="minorHAnsi"/>
        </w:rPr>
        <w:t>et la réalisation des tournées (déroulement d’une tournée-type</w:t>
      </w:r>
      <w:r w:rsidR="004C453C">
        <w:rPr>
          <w:rFonts w:cstheme="minorHAnsi"/>
        </w:rPr>
        <w:t>, prise en compte du rapatriement des échantillons</w:t>
      </w:r>
      <w:r w:rsidRPr="00F046F3">
        <w:rPr>
          <w:rFonts w:cstheme="minorHAnsi"/>
        </w:rPr>
        <w:t>…)</w:t>
      </w:r>
      <w:r w:rsidR="00364C6E">
        <w:rPr>
          <w:rFonts w:cstheme="minorHAnsi"/>
        </w:rPr>
        <w:t>.</w:t>
      </w:r>
    </w:p>
    <w:p w14:paraId="2718D2B5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E583667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192C06A8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9080A9C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48BE99F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68E68A2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050C998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652B5A4" w14:textId="77777777" w:rsidR="0041130E" w:rsidRPr="00B92703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assurer</w:t>
      </w:r>
      <w:proofErr w:type="gramEnd"/>
      <w:r w:rsidRPr="00F046F3">
        <w:rPr>
          <w:rFonts w:cstheme="minorHAnsi"/>
        </w:rPr>
        <w:t xml:space="preserve"> la liaison technique avec et entre les différentes équipes de prélèvements. </w:t>
      </w:r>
    </w:p>
    <w:p w14:paraId="0E0F444D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ABBEAC7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162AC5F6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1F936FA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0BEC8AC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2253CA3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9941501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30F68E66" w14:textId="77777777" w:rsidR="0041130E" w:rsidRPr="00A4400F" w:rsidRDefault="006B1FEB" w:rsidP="00A4400F">
      <w:pPr>
        <w:pStyle w:val="Paragraphedeliste"/>
        <w:numPr>
          <w:ilvl w:val="1"/>
          <w:numId w:val="25"/>
        </w:numPr>
        <w:autoSpaceDE w:val="0"/>
        <w:autoSpaceDN w:val="0"/>
        <w:adjustRightInd w:val="0"/>
        <w:spacing w:before="120" w:after="120" w:line="240" w:lineRule="auto"/>
        <w:ind w:left="578" w:hanging="578"/>
        <w:contextualSpacing w:val="0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Pose</w:t>
      </w:r>
      <w:r w:rsidRPr="00A4400F">
        <w:rPr>
          <w:rFonts w:cstheme="minorHAnsi"/>
          <w:b/>
          <w:u w:val="single"/>
        </w:rPr>
        <w:t xml:space="preserve"> </w:t>
      </w:r>
      <w:r w:rsidR="0041130E" w:rsidRPr="00A4400F">
        <w:rPr>
          <w:rFonts w:cstheme="minorHAnsi"/>
          <w:b/>
          <w:u w:val="single"/>
        </w:rPr>
        <w:t xml:space="preserve">des </w:t>
      </w:r>
      <w:r w:rsidR="000F2ED1">
        <w:rPr>
          <w:rFonts w:cstheme="minorHAnsi"/>
          <w:b/>
          <w:u w:val="single"/>
        </w:rPr>
        <w:t>encagements</w:t>
      </w:r>
      <w:r w:rsidR="0041130E" w:rsidRPr="00A4400F">
        <w:rPr>
          <w:rFonts w:cstheme="minorHAnsi"/>
          <w:b/>
          <w:u w:val="single"/>
        </w:rPr>
        <w:t xml:space="preserve"> et mesures in situ</w:t>
      </w:r>
    </w:p>
    <w:p w14:paraId="7DC19A05" w14:textId="77777777" w:rsidR="0041130E" w:rsidRDefault="0041130E" w:rsidP="00A23B90">
      <w:pPr>
        <w:spacing w:after="120"/>
        <w:jc w:val="both"/>
        <w:rPr>
          <w:rFonts w:cstheme="minorHAnsi"/>
        </w:rPr>
      </w:pPr>
      <w:r w:rsidRPr="00F046F3">
        <w:rPr>
          <w:rFonts w:cstheme="minorHAnsi"/>
        </w:rPr>
        <w:t>Il est demandé au candidat :</w:t>
      </w:r>
    </w:p>
    <w:p w14:paraId="073EB026" w14:textId="5DB860D1" w:rsidR="004C453C" w:rsidRDefault="004C453C" w:rsidP="004C453C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La procédure mise en place pour l’acclimatation des organisme</w:t>
      </w:r>
      <w:r w:rsidR="00992E01">
        <w:rPr>
          <w:rFonts w:cstheme="minorHAnsi"/>
        </w:rPr>
        <w:t>s</w:t>
      </w:r>
      <w:r>
        <w:rPr>
          <w:rFonts w:cstheme="minorHAnsi"/>
        </w:rPr>
        <w:t xml:space="preserve"> avant leur introduction dans le milieu (cours </w:t>
      </w:r>
      <w:r w:rsidR="004C2F65">
        <w:rPr>
          <w:rFonts w:cstheme="minorHAnsi"/>
        </w:rPr>
        <w:t xml:space="preserve">d’eau </w:t>
      </w:r>
      <w:r>
        <w:rPr>
          <w:rFonts w:cstheme="minorHAnsi"/>
        </w:rPr>
        <w:t>ou plan d’eau).</w:t>
      </w:r>
    </w:p>
    <w:p w14:paraId="0AF85EE0" w14:textId="77777777" w:rsidR="004C453C" w:rsidRDefault="004C453C" w:rsidP="004C453C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55C6C45" w14:textId="77777777" w:rsidR="004C453C" w:rsidRPr="00364C6E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75B29C68" w14:textId="77777777" w:rsidR="004C453C" w:rsidRPr="00B12ABD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0274009" w14:textId="77777777" w:rsidR="004C453C" w:rsidRPr="00B12ABD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CD075A8" w14:textId="77777777" w:rsidR="004C453C" w:rsidRPr="00B12ABD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43E8672" w14:textId="77777777" w:rsidR="004C453C" w:rsidRPr="00B12ABD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DB8AA24" w14:textId="77777777" w:rsidR="004C453C" w:rsidRDefault="004C453C" w:rsidP="00B92703">
      <w:pPr>
        <w:spacing w:after="0"/>
        <w:jc w:val="both"/>
        <w:rPr>
          <w:rFonts w:cstheme="minorHAnsi"/>
        </w:rPr>
      </w:pPr>
    </w:p>
    <w:p w14:paraId="2064020B" w14:textId="77777777" w:rsidR="002B4C25" w:rsidRPr="00F046F3" w:rsidRDefault="002B4C25" w:rsidP="00B92703">
      <w:pPr>
        <w:spacing w:after="0"/>
        <w:jc w:val="both"/>
        <w:rPr>
          <w:rFonts w:cstheme="minorHAnsi"/>
        </w:rPr>
      </w:pPr>
    </w:p>
    <w:p w14:paraId="37AF271B" w14:textId="777777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les</w:t>
      </w:r>
      <w:proofErr w:type="gramEnd"/>
      <w:r w:rsidRPr="00F046F3">
        <w:rPr>
          <w:rFonts w:cstheme="minorHAnsi"/>
        </w:rPr>
        <w:t xml:space="preserve"> moyens mis en œuvre pour s’assurer que les </w:t>
      </w:r>
      <w:r w:rsidR="000F2ED1">
        <w:rPr>
          <w:rFonts w:cstheme="minorHAnsi"/>
        </w:rPr>
        <w:t>encagements</w:t>
      </w:r>
      <w:r w:rsidRPr="00F046F3">
        <w:rPr>
          <w:rFonts w:cstheme="minorHAnsi"/>
        </w:rPr>
        <w:t xml:space="preserve"> sont effectués à l’endroit désigné par les fic</w:t>
      </w:r>
      <w:r w:rsidR="001B2859">
        <w:rPr>
          <w:rFonts w:cstheme="minorHAnsi"/>
        </w:rPr>
        <w:t>hes signalétiques des stations</w:t>
      </w:r>
      <w:r w:rsidR="00364C6E">
        <w:rPr>
          <w:rFonts w:cstheme="minorHAnsi"/>
        </w:rPr>
        <w:t>.</w:t>
      </w:r>
    </w:p>
    <w:p w14:paraId="557BF8BF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0028B3C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4CA43A16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3554E29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AA45184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CD7E787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1DA172F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6B84A8F" w14:textId="77777777" w:rsidR="002B4C25" w:rsidRPr="00F046F3" w:rsidRDefault="002B4C25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710F350" w14:textId="777777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la</w:t>
      </w:r>
      <w:proofErr w:type="gramEnd"/>
      <w:r w:rsidRPr="00F046F3">
        <w:rPr>
          <w:rFonts w:cstheme="minorHAnsi"/>
        </w:rPr>
        <w:t xml:space="preserve"> démarche adoptée lors de l’opération d</w:t>
      </w:r>
      <w:r w:rsidR="000F2ED1">
        <w:rPr>
          <w:rFonts w:cstheme="minorHAnsi"/>
        </w:rPr>
        <w:t xml:space="preserve">’encagement </w:t>
      </w:r>
      <w:r w:rsidRPr="00F046F3">
        <w:rPr>
          <w:rFonts w:cstheme="minorHAnsi"/>
        </w:rPr>
        <w:t xml:space="preserve">afin de limiter les risques de </w:t>
      </w:r>
      <w:r w:rsidR="00364C6E">
        <w:rPr>
          <w:rFonts w:cstheme="minorHAnsi"/>
        </w:rPr>
        <w:t>contamination des échantillons.</w:t>
      </w:r>
    </w:p>
    <w:p w14:paraId="10533A14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3E7C7F6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4DEF1922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lastRenderedPageBreak/>
        <w:tab/>
      </w:r>
    </w:p>
    <w:p w14:paraId="68A4155A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9D3FC07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4788CAE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FB9DE08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887A530" w14:textId="77777777" w:rsidR="00EB6D99" w:rsidRPr="00F046F3" w:rsidRDefault="00EB6D99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6D8D277" w14:textId="77777777" w:rsidR="0041130E" w:rsidRDefault="00B11B04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B11B04">
        <w:rPr>
          <w:rFonts w:cstheme="minorHAnsi"/>
        </w:rPr>
        <w:t>la</w:t>
      </w:r>
      <w:proofErr w:type="gramEnd"/>
      <w:r w:rsidRPr="00B11B04">
        <w:rPr>
          <w:rFonts w:cstheme="minorHAnsi"/>
        </w:rPr>
        <w:t xml:space="preserve"> description</w:t>
      </w:r>
      <w:r w:rsidR="000F2ED1">
        <w:rPr>
          <w:rFonts w:cstheme="minorHAnsi"/>
        </w:rPr>
        <w:t xml:space="preserve"> du matériel mis en œuvre pour </w:t>
      </w:r>
      <w:r w:rsidR="000F2ED1" w:rsidRPr="000F2ED1">
        <w:rPr>
          <w:rFonts w:cstheme="minorHAnsi"/>
        </w:rPr>
        <w:t xml:space="preserve">l'exécution de chacune des prestations </w:t>
      </w:r>
      <w:r w:rsidR="00865419">
        <w:rPr>
          <w:rFonts w:cstheme="minorHAnsi"/>
        </w:rPr>
        <w:t xml:space="preserve">(encagements en cours d’eau et en plans d’eau) </w:t>
      </w:r>
      <w:r w:rsidR="000F2ED1" w:rsidRPr="000F2ED1">
        <w:rPr>
          <w:rFonts w:cstheme="minorHAnsi"/>
        </w:rPr>
        <w:t>ainsi que les procédures de suivi et de contrôle de ces matériels</w:t>
      </w:r>
      <w:r w:rsidR="00364C6E">
        <w:rPr>
          <w:rFonts w:cstheme="minorHAnsi"/>
        </w:rPr>
        <w:t>.</w:t>
      </w:r>
    </w:p>
    <w:p w14:paraId="570F09A1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6F13CA0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1FAFCFD8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6C565EA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DE390AF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E3258C6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C847D8B" w14:textId="77777777" w:rsid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</w:p>
    <w:p w14:paraId="61D120A0" w14:textId="77777777" w:rsidR="000F2ED1" w:rsidRPr="000F2ED1" w:rsidRDefault="000F2ED1" w:rsidP="000F2ED1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0F2ED1">
        <w:rPr>
          <w:rFonts w:cstheme="minorHAnsi"/>
        </w:rPr>
        <w:t>la</w:t>
      </w:r>
      <w:proofErr w:type="gramEnd"/>
      <w:r w:rsidRPr="000F2ED1">
        <w:rPr>
          <w:rFonts w:cstheme="minorHAnsi"/>
        </w:rPr>
        <w:t xml:space="preserve"> procédure mise en place en cas de panne ou de dysfonctionnement des sondes prévues initialement ou de problèmes constatés sur les encagements de gammares</w:t>
      </w:r>
      <w:r>
        <w:rPr>
          <w:rFonts w:cstheme="minorHAnsi"/>
        </w:rPr>
        <w:t>.</w:t>
      </w:r>
    </w:p>
    <w:p w14:paraId="2EDD7FE1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27FA7D8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7656B96B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81447AA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D0E3706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561BB2B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156403A" w14:textId="77777777" w:rsidR="00364C6E" w:rsidRPr="00B11B04" w:rsidRDefault="00364C6E" w:rsidP="00B11B0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4EAE895" w14:textId="777777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les</w:t>
      </w:r>
      <w:proofErr w:type="gramEnd"/>
      <w:r w:rsidRPr="00F046F3">
        <w:rPr>
          <w:rFonts w:cstheme="minorHAnsi"/>
        </w:rPr>
        <w:t xml:space="preserve"> procédures d’hygiène et de sécurité mises en place pour assurer la protection des personnels.</w:t>
      </w:r>
    </w:p>
    <w:p w14:paraId="12E96B2E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FC18F64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5FA6B456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9612C40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FEB4108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F2AA912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2A4F738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DAD1DD2" w14:textId="77777777" w:rsidR="0041130E" w:rsidRPr="00A4400F" w:rsidRDefault="0041130E" w:rsidP="00A4400F">
      <w:pPr>
        <w:pStyle w:val="Paragraphedeliste"/>
        <w:numPr>
          <w:ilvl w:val="1"/>
          <w:numId w:val="25"/>
        </w:numPr>
        <w:autoSpaceDE w:val="0"/>
        <w:autoSpaceDN w:val="0"/>
        <w:adjustRightInd w:val="0"/>
        <w:spacing w:before="120" w:after="120" w:line="240" w:lineRule="auto"/>
        <w:ind w:left="578" w:hanging="578"/>
        <w:contextualSpacing w:val="0"/>
        <w:jc w:val="both"/>
        <w:rPr>
          <w:rFonts w:cstheme="minorHAnsi"/>
          <w:b/>
          <w:u w:val="single"/>
        </w:rPr>
      </w:pPr>
      <w:r w:rsidRPr="00A4400F">
        <w:rPr>
          <w:rFonts w:cstheme="minorHAnsi"/>
          <w:b/>
          <w:u w:val="single"/>
        </w:rPr>
        <w:t>Renseignement et transmission des informations de terrain</w:t>
      </w:r>
    </w:p>
    <w:p w14:paraId="255DF282" w14:textId="77777777" w:rsidR="0041130E" w:rsidRPr="00F046F3" w:rsidRDefault="0041130E" w:rsidP="00B92703">
      <w:pPr>
        <w:spacing w:after="0"/>
        <w:jc w:val="both"/>
        <w:rPr>
          <w:rFonts w:cstheme="minorHAnsi"/>
        </w:rPr>
      </w:pPr>
      <w:r w:rsidRPr="00F046F3">
        <w:rPr>
          <w:rFonts w:cstheme="minorHAnsi"/>
        </w:rPr>
        <w:t>Il est demandé au candidat :</w:t>
      </w:r>
    </w:p>
    <w:p w14:paraId="202D2A63" w14:textId="77777777" w:rsidR="0041130E" w:rsidRDefault="00B11B04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B11B04">
        <w:rPr>
          <w:rFonts w:cstheme="minorHAnsi"/>
        </w:rPr>
        <w:t>l’organisation</w:t>
      </w:r>
      <w:proofErr w:type="gramEnd"/>
      <w:r w:rsidRPr="00B11B04">
        <w:rPr>
          <w:rFonts w:cstheme="minorHAnsi"/>
        </w:rPr>
        <w:t xml:space="preserve"> mise en place et les outils utilisés pour assurer le recueil et la transmission des observations de terrain</w:t>
      </w:r>
      <w:r w:rsidR="00364C6E">
        <w:rPr>
          <w:rFonts w:cstheme="minorHAnsi"/>
        </w:rPr>
        <w:t>.</w:t>
      </w:r>
    </w:p>
    <w:p w14:paraId="7FBFE48A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FAF7465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0911470C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6DF50AD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026FB53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284905F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2A351AB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E81000F" w14:textId="77777777" w:rsidR="0041130E" w:rsidRPr="00A057EF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A057EF">
        <w:rPr>
          <w:rFonts w:cstheme="minorHAnsi"/>
        </w:rPr>
        <w:t>un</w:t>
      </w:r>
      <w:proofErr w:type="gramEnd"/>
      <w:r w:rsidRPr="00A057EF">
        <w:rPr>
          <w:rFonts w:cstheme="minorHAnsi"/>
        </w:rPr>
        <w:t xml:space="preserve"> </w:t>
      </w:r>
      <w:r w:rsidR="00364C6E" w:rsidRPr="00A057EF">
        <w:rPr>
          <w:rFonts w:cstheme="minorHAnsi"/>
        </w:rPr>
        <w:t>modèle de fiche de prélèvement</w:t>
      </w:r>
      <w:r w:rsidR="007279B3" w:rsidRPr="00A057EF">
        <w:rPr>
          <w:rFonts w:cstheme="minorHAnsi"/>
        </w:rPr>
        <w:t>. (</w:t>
      </w:r>
      <w:r w:rsidR="00EB6D99" w:rsidRPr="00A057EF">
        <w:rPr>
          <w:rFonts w:cstheme="minorHAnsi"/>
        </w:rPr>
        <w:t>Cf. annexe 6 du CCTP</w:t>
      </w:r>
      <w:r w:rsidR="007279B3" w:rsidRPr="00A057EF">
        <w:rPr>
          <w:rFonts w:cstheme="minorHAnsi"/>
        </w:rPr>
        <w:t>)</w:t>
      </w:r>
    </w:p>
    <w:p w14:paraId="15EC31B8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13C1366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18C0E256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AB7AC26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353FC68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806EA03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C4C52D2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7124B69" w14:textId="777777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l’organisation</w:t>
      </w:r>
      <w:proofErr w:type="gramEnd"/>
      <w:r w:rsidRPr="00F046F3">
        <w:rPr>
          <w:rFonts w:cstheme="minorHAnsi"/>
        </w:rPr>
        <w:t xml:space="preserve"> mise en place pour assurer la remontée régulière d’informations de terrain (mise à jour des fiches stations, photos…).</w:t>
      </w:r>
    </w:p>
    <w:p w14:paraId="33E3BE35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304C089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285B13F9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91A06E1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686D443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D89BEBD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86765E7" w14:textId="77777777" w:rsidR="0041130E" w:rsidRPr="00F046F3" w:rsidRDefault="002B4C25" w:rsidP="00430517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ind w:left="431" w:hanging="431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</w:t>
      </w:r>
      <w:r w:rsidR="0041130E" w:rsidRPr="00F046F3">
        <w:rPr>
          <w:rFonts w:cstheme="minorHAnsi"/>
          <w:b/>
          <w:bCs/>
        </w:rPr>
        <w:t>CONDITIONNEMENT, CONSERVATION ET TRANSPORT DES ECHANTILLONS</w:t>
      </w:r>
      <w:r w:rsidR="008C4B4C">
        <w:rPr>
          <w:rFonts w:cstheme="minorHAnsi"/>
          <w:b/>
          <w:bCs/>
        </w:rPr>
        <w:t xml:space="preserve"> DE GAMMARES</w:t>
      </w:r>
    </w:p>
    <w:p w14:paraId="21BD1188" w14:textId="77777777" w:rsidR="0041130E" w:rsidRPr="00F046F3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046F3">
        <w:rPr>
          <w:rFonts w:cstheme="minorHAnsi"/>
        </w:rPr>
        <w:t xml:space="preserve">Il est demande au candidat un descriptif détaillé de l’organisation prévue pour assurer le conditionnement, la conservation et le transport des échantillons. Il inclut : </w:t>
      </w:r>
    </w:p>
    <w:p w14:paraId="6D56543D" w14:textId="77777777" w:rsidR="0041130E" w:rsidRDefault="00364C6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14:paraId="23EA8D17" w14:textId="77777777" w:rsidR="0041130E" w:rsidRPr="00F046F3" w:rsidRDefault="0041130E" w:rsidP="00430517">
      <w:pPr>
        <w:pStyle w:val="Titre2"/>
        <w:numPr>
          <w:ilvl w:val="1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046F3">
        <w:rPr>
          <w:rFonts w:asciiTheme="minorHAnsi" w:hAnsiTheme="minorHAnsi" w:cstheme="minorHAnsi"/>
          <w:sz w:val="22"/>
          <w:szCs w:val="22"/>
        </w:rPr>
        <w:t>Conditionnement, refroidissement, conservation des échantillons</w:t>
      </w:r>
    </w:p>
    <w:p w14:paraId="7833789A" w14:textId="77777777" w:rsidR="0041130E" w:rsidRDefault="0041130E" w:rsidP="00DA43AB">
      <w:pPr>
        <w:spacing w:after="120"/>
        <w:jc w:val="both"/>
        <w:rPr>
          <w:rFonts w:cstheme="minorHAnsi"/>
        </w:rPr>
      </w:pPr>
      <w:r w:rsidRPr="00F046F3">
        <w:rPr>
          <w:rFonts w:cstheme="minorHAnsi"/>
        </w:rPr>
        <w:t>Il est demandé au candidat :</w:t>
      </w:r>
    </w:p>
    <w:p w14:paraId="69A6B68F" w14:textId="77777777" w:rsidR="008C4B4C" w:rsidRDefault="008C4B4C" w:rsidP="008C4B4C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8C4B4C">
        <w:rPr>
          <w:rFonts w:cstheme="minorHAnsi"/>
        </w:rPr>
        <w:t>de</w:t>
      </w:r>
      <w:proofErr w:type="gramEnd"/>
      <w:r w:rsidRPr="008C4B4C">
        <w:rPr>
          <w:rFonts w:cstheme="minorHAnsi"/>
        </w:rPr>
        <w:t xml:space="preserve"> décrire les modalités de contrôle de l’intégrité des encagements de gammares</w:t>
      </w:r>
      <w:r w:rsidR="004C453C">
        <w:rPr>
          <w:rFonts w:cstheme="minorHAnsi"/>
        </w:rPr>
        <w:t xml:space="preserve"> au moment du retrait</w:t>
      </w:r>
      <w:r>
        <w:rPr>
          <w:rFonts w:cstheme="minorHAnsi"/>
        </w:rPr>
        <w:t>.</w:t>
      </w:r>
    </w:p>
    <w:p w14:paraId="3BB68DA7" w14:textId="77777777" w:rsidR="008C4B4C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</w:p>
    <w:p w14:paraId="65650340" w14:textId="77777777" w:rsidR="008C4B4C" w:rsidRPr="00364C6E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6F3AA84E" w14:textId="77777777" w:rsidR="008C4B4C" w:rsidRPr="00B12ABD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857B46B" w14:textId="77777777" w:rsidR="008C4B4C" w:rsidRPr="00B12ABD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7B13EEC" w14:textId="77777777" w:rsidR="008C4B4C" w:rsidRPr="00B12ABD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5C7933E" w14:textId="77777777" w:rsidR="008C4B4C" w:rsidRPr="00B12ABD" w:rsidRDefault="008C4B4C" w:rsidP="008C4B4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4686B24" w14:textId="77777777" w:rsidR="008C4B4C" w:rsidRPr="00F046F3" w:rsidRDefault="008C4B4C" w:rsidP="00B92703">
      <w:pPr>
        <w:spacing w:after="0"/>
        <w:jc w:val="both"/>
        <w:rPr>
          <w:rFonts w:cstheme="minorHAnsi"/>
        </w:rPr>
      </w:pPr>
    </w:p>
    <w:p w14:paraId="44E33811" w14:textId="437E9295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de</w:t>
      </w:r>
      <w:proofErr w:type="gramEnd"/>
      <w:r w:rsidRPr="00F046F3">
        <w:rPr>
          <w:rFonts w:cstheme="minorHAnsi"/>
        </w:rPr>
        <w:t xml:space="preserve"> proposer un système permettant de contrôler la température des échantillons</w:t>
      </w:r>
      <w:r w:rsidR="008C4B4C">
        <w:rPr>
          <w:rFonts w:cstheme="minorHAnsi"/>
        </w:rPr>
        <w:t xml:space="preserve"> de gammares </w:t>
      </w:r>
      <w:r w:rsidRPr="00F046F3">
        <w:rPr>
          <w:rFonts w:cstheme="minorHAnsi"/>
        </w:rPr>
        <w:t>depuis le prélèvement jusqu</w:t>
      </w:r>
      <w:r w:rsidR="00364C6E">
        <w:rPr>
          <w:rFonts w:cstheme="minorHAnsi"/>
        </w:rPr>
        <w:t xml:space="preserve">’à la réception au </w:t>
      </w:r>
      <w:r w:rsidR="004C2F65">
        <w:rPr>
          <w:rFonts w:cstheme="minorHAnsi"/>
        </w:rPr>
        <w:t xml:space="preserve">sein de son </w:t>
      </w:r>
      <w:r w:rsidR="00364C6E">
        <w:rPr>
          <w:rFonts w:cstheme="minorHAnsi"/>
        </w:rPr>
        <w:t>laboratoire.</w:t>
      </w:r>
    </w:p>
    <w:p w14:paraId="5BEAC4E8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890E53A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49B6BFF5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2EEE456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1BA71EA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8B0DA1B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3ABFBDA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7E99CF4" w14:textId="18911C3A" w:rsidR="0041130E" w:rsidRDefault="008C4B4C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8C4B4C">
        <w:rPr>
          <w:rFonts w:cstheme="minorHAnsi"/>
        </w:rPr>
        <w:t>de</w:t>
      </w:r>
      <w:proofErr w:type="gramEnd"/>
      <w:r w:rsidRPr="008C4B4C">
        <w:rPr>
          <w:rFonts w:cstheme="minorHAnsi"/>
        </w:rPr>
        <w:t xml:space="preserve"> décrire les modalités de conditionnement, de refroidisse</w:t>
      </w:r>
      <w:r w:rsidR="00AE6F21">
        <w:rPr>
          <w:rFonts w:cstheme="minorHAnsi"/>
        </w:rPr>
        <w:t>ment, de maintien à température et</w:t>
      </w:r>
      <w:r w:rsidRPr="008C4B4C">
        <w:rPr>
          <w:rFonts w:cstheme="minorHAnsi"/>
        </w:rPr>
        <w:t xml:space="preserve"> de conservation des échantillons </w:t>
      </w:r>
      <w:r w:rsidR="00AE6F21">
        <w:rPr>
          <w:rFonts w:cstheme="minorHAnsi"/>
        </w:rPr>
        <w:t xml:space="preserve">de gammares </w:t>
      </w:r>
      <w:r w:rsidRPr="008C4B4C">
        <w:rPr>
          <w:rFonts w:cstheme="minorHAnsi"/>
        </w:rPr>
        <w:t>et les moyens mis en œuvre pour assurer l’acheminement de</w:t>
      </w:r>
      <w:r w:rsidR="00AE6F21">
        <w:rPr>
          <w:rFonts w:cstheme="minorHAnsi"/>
        </w:rPr>
        <w:t xml:space="preserve"> ce</w:t>
      </w:r>
      <w:r w:rsidRPr="008C4B4C">
        <w:rPr>
          <w:rFonts w:cstheme="minorHAnsi"/>
        </w:rPr>
        <w:t>s échantillons au</w:t>
      </w:r>
      <w:r w:rsidR="00480433">
        <w:rPr>
          <w:rFonts w:cstheme="minorHAnsi"/>
        </w:rPr>
        <w:t xml:space="preserve"> sein de son </w:t>
      </w:r>
      <w:r w:rsidRPr="008C4B4C">
        <w:rPr>
          <w:rFonts w:cstheme="minorHAnsi"/>
        </w:rPr>
        <w:t>laboratoire</w:t>
      </w:r>
      <w:r w:rsidR="00480433">
        <w:rPr>
          <w:rFonts w:cstheme="minorHAnsi"/>
        </w:rPr>
        <w:t xml:space="preserve"> </w:t>
      </w:r>
      <w:r w:rsidRPr="008C4B4C">
        <w:rPr>
          <w:rFonts w:cstheme="minorHAnsi"/>
        </w:rPr>
        <w:t>dans de bonnes conditions</w:t>
      </w:r>
      <w:r w:rsidR="00364C6E">
        <w:rPr>
          <w:rFonts w:cstheme="minorHAnsi"/>
        </w:rPr>
        <w:t>.</w:t>
      </w:r>
    </w:p>
    <w:p w14:paraId="583736C6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93D26C4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1A050911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E399F2D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39C5E90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0E46C49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61B32A5" w14:textId="77777777" w:rsidR="00364C6E" w:rsidRPr="00F046F3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C729CD0" w14:textId="777777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de</w:t>
      </w:r>
      <w:proofErr w:type="gramEnd"/>
      <w:r w:rsidRPr="00F046F3">
        <w:rPr>
          <w:rFonts w:cstheme="minorHAnsi"/>
        </w:rPr>
        <w:t xml:space="preserve"> décrire les actions correctives mises en place en cas de </w:t>
      </w:r>
      <w:r w:rsidR="002B4C25" w:rsidRPr="00F046F3">
        <w:rPr>
          <w:rFonts w:cstheme="minorHAnsi"/>
        </w:rPr>
        <w:t>non-respect</w:t>
      </w:r>
      <w:r w:rsidRPr="00F046F3">
        <w:rPr>
          <w:rFonts w:cstheme="minorHAnsi"/>
        </w:rPr>
        <w:t xml:space="preserve"> du refroidissement des échantillons.</w:t>
      </w:r>
    </w:p>
    <w:p w14:paraId="33F6AC3C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93A3704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695D5749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CEA8C9F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D218855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A77CCD0" w14:textId="77777777" w:rsid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6C1F928" w14:textId="77777777" w:rsidR="00590D4E" w:rsidRDefault="00590D4E" w:rsidP="00B12ABD">
      <w:pPr>
        <w:tabs>
          <w:tab w:val="right" w:leader="dot" w:pos="9072"/>
        </w:tabs>
        <w:spacing w:after="0" w:line="240" w:lineRule="auto"/>
        <w:rPr>
          <w:b/>
        </w:rPr>
      </w:pPr>
    </w:p>
    <w:p w14:paraId="1CB23933" w14:textId="50FC5C05" w:rsidR="00590D4E" w:rsidRDefault="00590D4E" w:rsidP="00590D4E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de</w:t>
      </w:r>
      <w:proofErr w:type="gramEnd"/>
      <w:r w:rsidRPr="00F046F3">
        <w:rPr>
          <w:rFonts w:cstheme="minorHAnsi"/>
        </w:rPr>
        <w:t xml:space="preserve"> décrire les </w:t>
      </w:r>
      <w:r w:rsidR="00240225">
        <w:rPr>
          <w:rFonts w:cstheme="minorHAnsi"/>
        </w:rPr>
        <w:t>phases de tri, comptage et pesage des gammares à leur arrivée au sein du laboratoire</w:t>
      </w:r>
      <w:r w:rsidRPr="00F046F3">
        <w:rPr>
          <w:rFonts w:cstheme="minorHAnsi"/>
        </w:rPr>
        <w:t>.</w:t>
      </w:r>
    </w:p>
    <w:p w14:paraId="7C49299F" w14:textId="77777777" w:rsidR="00590D4E" w:rsidRDefault="00590D4E" w:rsidP="00590D4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DCEBFA3" w14:textId="77777777" w:rsidR="00590D4E" w:rsidRPr="00364C6E" w:rsidRDefault="00590D4E" w:rsidP="00590D4E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lastRenderedPageBreak/>
        <w:t>Réponse du candidat :</w:t>
      </w:r>
    </w:p>
    <w:p w14:paraId="1F9A81E5" w14:textId="77777777" w:rsidR="00590D4E" w:rsidRPr="00B12ABD" w:rsidRDefault="00590D4E" w:rsidP="00590D4E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575F215" w14:textId="77777777" w:rsidR="00590D4E" w:rsidRPr="00B12ABD" w:rsidRDefault="00590D4E" w:rsidP="00590D4E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8D4B279" w14:textId="77777777" w:rsidR="00590D4E" w:rsidRPr="00B12ABD" w:rsidRDefault="00590D4E" w:rsidP="00590D4E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2CF9131" w14:textId="77777777" w:rsidR="00590D4E" w:rsidRDefault="00590D4E" w:rsidP="00590D4E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37F361C" w14:textId="77777777" w:rsidR="00240225" w:rsidRDefault="00240225" w:rsidP="00590D4E">
      <w:pPr>
        <w:tabs>
          <w:tab w:val="right" w:leader="dot" w:pos="9072"/>
        </w:tabs>
        <w:spacing w:after="0" w:line="240" w:lineRule="auto"/>
        <w:rPr>
          <w:b/>
        </w:rPr>
      </w:pPr>
    </w:p>
    <w:p w14:paraId="606452DA" w14:textId="32C679DA" w:rsidR="00240225" w:rsidRDefault="00240225" w:rsidP="00240225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de</w:t>
      </w:r>
      <w:proofErr w:type="gramEnd"/>
      <w:r w:rsidRPr="00F046F3">
        <w:rPr>
          <w:rFonts w:cstheme="minorHAnsi"/>
        </w:rPr>
        <w:t xml:space="preserve"> décrire </w:t>
      </w:r>
      <w:r>
        <w:rPr>
          <w:rFonts w:cstheme="minorHAnsi"/>
        </w:rPr>
        <w:t>la phase de congélation et de conservation des gammares avant leur envoi au laboratoire titulaire des lots 7 à 12.</w:t>
      </w:r>
    </w:p>
    <w:p w14:paraId="03CB60CC" w14:textId="77777777" w:rsidR="00240225" w:rsidRDefault="00240225" w:rsidP="00240225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C4D1F4B" w14:textId="77777777" w:rsidR="00240225" w:rsidRPr="00364C6E" w:rsidRDefault="00240225" w:rsidP="00240225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25B64808" w14:textId="77777777" w:rsidR="00240225" w:rsidRPr="00B12ABD" w:rsidRDefault="00240225" w:rsidP="00240225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CF60ED5" w14:textId="77777777" w:rsidR="00240225" w:rsidRPr="00B12ABD" w:rsidRDefault="00240225" w:rsidP="00240225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66A3D67F" w14:textId="77777777" w:rsidR="00240225" w:rsidRPr="00B12ABD" w:rsidRDefault="00240225" w:rsidP="00240225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B8109DE" w14:textId="3668AD2A" w:rsidR="00240225" w:rsidRDefault="00240225" w:rsidP="00240225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0F940A6" w14:textId="77777777" w:rsidR="008C4B4C" w:rsidRPr="00B12ABD" w:rsidRDefault="008C4B4C" w:rsidP="00B12ABD">
      <w:pPr>
        <w:tabs>
          <w:tab w:val="right" w:leader="dot" w:pos="9072"/>
        </w:tabs>
        <w:spacing w:after="0" w:line="240" w:lineRule="auto"/>
        <w:rPr>
          <w:b/>
        </w:rPr>
      </w:pPr>
    </w:p>
    <w:p w14:paraId="7F21BDE3" w14:textId="77777777" w:rsidR="0041130E" w:rsidRPr="00F046F3" w:rsidRDefault="0041130E" w:rsidP="00430517">
      <w:pPr>
        <w:pStyle w:val="Titre2"/>
        <w:numPr>
          <w:ilvl w:val="1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046F3">
        <w:rPr>
          <w:rFonts w:asciiTheme="minorHAnsi" w:hAnsiTheme="minorHAnsi" w:cstheme="minorHAnsi"/>
          <w:sz w:val="22"/>
          <w:szCs w:val="22"/>
        </w:rPr>
        <w:t>Coordination avec l’agence</w:t>
      </w:r>
    </w:p>
    <w:p w14:paraId="4C7EA679" w14:textId="77777777" w:rsidR="0041130E" w:rsidRPr="00F046F3" w:rsidRDefault="0041130E" w:rsidP="00B92703">
      <w:pPr>
        <w:spacing w:after="0"/>
        <w:jc w:val="both"/>
        <w:rPr>
          <w:rFonts w:cstheme="minorHAnsi"/>
        </w:rPr>
      </w:pPr>
      <w:r w:rsidRPr="00F046F3">
        <w:rPr>
          <w:rFonts w:cstheme="minorHAnsi"/>
        </w:rPr>
        <w:t>Il est demandé au candidat :</w:t>
      </w:r>
    </w:p>
    <w:p w14:paraId="31C55749" w14:textId="77777777" w:rsidR="0041130E" w:rsidRDefault="0041130E" w:rsidP="00B92703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de</w:t>
      </w:r>
      <w:proofErr w:type="gramEnd"/>
      <w:r w:rsidRPr="00F046F3">
        <w:rPr>
          <w:rFonts w:cstheme="minorHAnsi"/>
        </w:rPr>
        <w:t xml:space="preserve"> d</w:t>
      </w:r>
      <w:r w:rsidR="00430517">
        <w:rPr>
          <w:rFonts w:cstheme="minorHAnsi"/>
        </w:rPr>
        <w:t>é</w:t>
      </w:r>
      <w:r w:rsidRPr="00F046F3">
        <w:rPr>
          <w:rFonts w:cstheme="minorHAnsi"/>
        </w:rPr>
        <w:t>crire les procédures mises en place pour informer l’agence de tous problèmes (délais, refroidissement, prélèvement…).</w:t>
      </w:r>
    </w:p>
    <w:p w14:paraId="7AB25180" w14:textId="77777777" w:rsidR="00364C6E" w:rsidRDefault="00364C6E" w:rsidP="00364C6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5ED8E5E" w14:textId="77777777" w:rsidR="00364C6E" w:rsidRPr="00364C6E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257B7129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BB0F08A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E088BEB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8EC692C" w14:textId="77777777" w:rsidR="00364C6E" w:rsidRPr="00B12ABD" w:rsidRDefault="00364C6E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08B9CAB" w14:textId="77777777" w:rsidR="0041130E" w:rsidRDefault="0041130E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706243C" w14:textId="77777777" w:rsidR="00DA43AB" w:rsidRDefault="00DA43AB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1A90304" w14:textId="77777777" w:rsidR="004C453C" w:rsidRDefault="004C453C" w:rsidP="004C453C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la</w:t>
      </w:r>
      <w:proofErr w:type="gramEnd"/>
      <w:r>
        <w:rPr>
          <w:rFonts w:cstheme="minorHAnsi"/>
        </w:rPr>
        <w:t xml:space="preserve"> procédure mise en place pour informer l’agence </w:t>
      </w:r>
      <w:r w:rsidR="00992E01">
        <w:rPr>
          <w:rFonts w:cstheme="minorHAnsi"/>
        </w:rPr>
        <w:t>du déroulement d’une campagne (date prévisionnelle d’encagement, compte rendu de campagne de terrain, réception des échantillons au laboratoire…)</w:t>
      </w:r>
      <w:r w:rsidRPr="00F046F3">
        <w:rPr>
          <w:rFonts w:cstheme="minorHAnsi"/>
        </w:rPr>
        <w:t>.</w:t>
      </w:r>
    </w:p>
    <w:p w14:paraId="0BE5759E" w14:textId="77777777" w:rsidR="004C453C" w:rsidRDefault="004C453C" w:rsidP="004C453C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CDDD49C" w14:textId="77777777" w:rsidR="004C453C" w:rsidRPr="00364C6E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653256F0" w14:textId="77777777" w:rsidR="004C453C" w:rsidRPr="00B12ABD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73E0F2D" w14:textId="77777777" w:rsidR="004C453C" w:rsidRPr="00B12ABD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2D910F6" w14:textId="77777777" w:rsidR="004C453C" w:rsidRPr="00B12ABD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C6C5826" w14:textId="77777777" w:rsidR="004C453C" w:rsidRPr="00B12ABD" w:rsidRDefault="004C453C" w:rsidP="004C453C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37E9F25" w14:textId="77777777" w:rsidR="004C453C" w:rsidRPr="00F046F3" w:rsidRDefault="004C453C" w:rsidP="0043051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D6C0554" w14:textId="4B521E35" w:rsidR="0041130E" w:rsidRPr="00F046F3" w:rsidRDefault="00AD6FB7" w:rsidP="00430517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ind w:left="431" w:hanging="431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LA </w:t>
      </w:r>
      <w:r w:rsidR="0041130E" w:rsidRPr="00F046F3">
        <w:rPr>
          <w:rFonts w:cstheme="minorHAnsi"/>
          <w:b/>
          <w:bCs/>
        </w:rPr>
        <w:t xml:space="preserve">TRANSMISSION DES RESULTATS </w:t>
      </w:r>
      <w:r w:rsidR="001D797B">
        <w:rPr>
          <w:rFonts w:cstheme="minorHAnsi"/>
          <w:b/>
          <w:bCs/>
        </w:rPr>
        <w:t xml:space="preserve">D’ANALYSES </w:t>
      </w:r>
      <w:r w:rsidR="00240225">
        <w:rPr>
          <w:rFonts w:cstheme="minorHAnsi"/>
          <w:b/>
          <w:bCs/>
        </w:rPr>
        <w:t>DES PARAMETRES IN SITU ET ENVIRONNEMENTAUX (GROUPE G0)</w:t>
      </w:r>
    </w:p>
    <w:p w14:paraId="0415238A" w14:textId="285DA76E" w:rsidR="0041130E" w:rsidRPr="00F046F3" w:rsidRDefault="0041130E" w:rsidP="0043051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  <w:r w:rsidRPr="00F046F3">
        <w:rPr>
          <w:rFonts w:cstheme="minorHAnsi"/>
          <w:color w:val="000000"/>
        </w:rPr>
        <w:t>Concernant les échanges de données, le candidat :</w:t>
      </w:r>
    </w:p>
    <w:p w14:paraId="3A010534" w14:textId="270CDD53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décrit</w:t>
      </w:r>
      <w:proofErr w:type="gramEnd"/>
      <w:r w:rsidRPr="00F046F3">
        <w:rPr>
          <w:rFonts w:cstheme="minorHAnsi"/>
        </w:rPr>
        <w:t xml:space="preserve"> les procédures mises en œuvre pour valider les fichiers de résultats, </w:t>
      </w:r>
      <w:r w:rsidR="00240225">
        <w:rPr>
          <w:rFonts w:cstheme="minorHAnsi"/>
        </w:rPr>
        <w:t xml:space="preserve">et, le cas échéant, </w:t>
      </w:r>
      <w:r w:rsidRPr="00F046F3">
        <w:rPr>
          <w:rFonts w:cstheme="minorHAnsi"/>
        </w:rPr>
        <w:t>leur conformité</w:t>
      </w:r>
      <w:r w:rsidR="00B12ABD">
        <w:rPr>
          <w:rFonts w:cstheme="minorHAnsi"/>
        </w:rPr>
        <w:t xml:space="preserve"> au scénario d’échange EDILABO.</w:t>
      </w:r>
    </w:p>
    <w:p w14:paraId="54316BD7" w14:textId="77777777" w:rsidR="00B12ABD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702E9AE" w14:textId="77777777" w:rsidR="00B12ABD" w:rsidRPr="00364C6E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15CB7222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8E6457D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5049CA8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CFAC77A" w14:textId="77777777" w:rsidR="00B12ABD" w:rsidRPr="00B12ABD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BC36345" w14:textId="77777777" w:rsidR="00B12ABD" w:rsidRPr="00F046F3" w:rsidRDefault="00B12ABD" w:rsidP="00B12ABD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21C420A4" w14:textId="0DDB73B6" w:rsidR="0041130E" w:rsidRDefault="0041130E" w:rsidP="00430517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détaille</w:t>
      </w:r>
      <w:proofErr w:type="gramEnd"/>
      <w:r w:rsidRPr="00F046F3">
        <w:rPr>
          <w:rFonts w:cstheme="minorHAnsi"/>
        </w:rPr>
        <w:t xml:space="preserve"> les dispositions prises pour respecter les obligations décrites à l’article </w:t>
      </w:r>
      <w:r w:rsidR="00E03D55">
        <w:rPr>
          <w:rFonts w:cstheme="minorHAnsi"/>
        </w:rPr>
        <w:t>3.3.4</w:t>
      </w:r>
      <w:r w:rsidRPr="00F046F3">
        <w:rPr>
          <w:rFonts w:cstheme="minorHAnsi"/>
        </w:rPr>
        <w:t xml:space="preserve">.2. </w:t>
      </w:r>
      <w:proofErr w:type="gramStart"/>
      <w:r w:rsidRPr="00F046F3">
        <w:rPr>
          <w:rFonts w:cstheme="minorHAnsi"/>
        </w:rPr>
        <w:t>du</w:t>
      </w:r>
      <w:proofErr w:type="gramEnd"/>
      <w:r w:rsidRPr="00F046F3">
        <w:rPr>
          <w:rFonts w:cstheme="minorHAnsi"/>
        </w:rPr>
        <w:t xml:space="preserve"> C.C.T.P. relatif à la transmission des résultats</w:t>
      </w:r>
      <w:r w:rsidR="00E03D55">
        <w:rPr>
          <w:rFonts w:cstheme="minorHAnsi"/>
        </w:rPr>
        <w:t xml:space="preserve"> des paramètres du groupe G0.</w:t>
      </w:r>
    </w:p>
    <w:p w14:paraId="7C24ED7F" w14:textId="77777777" w:rsidR="00DB05F0" w:rsidRDefault="00DB05F0" w:rsidP="00DB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FB80AA3" w14:textId="77777777" w:rsidR="00DB05F0" w:rsidRPr="000E00FC" w:rsidRDefault="00DB05F0" w:rsidP="00DB05F0">
      <w:pPr>
        <w:tabs>
          <w:tab w:val="right" w:leader="dot" w:pos="9072"/>
        </w:tabs>
        <w:spacing w:after="0" w:line="240" w:lineRule="auto"/>
        <w:rPr>
          <w:b/>
        </w:rPr>
      </w:pPr>
      <w:r w:rsidRPr="000E00FC">
        <w:rPr>
          <w:b/>
        </w:rPr>
        <w:lastRenderedPageBreak/>
        <w:t>Réponse du candidat :</w:t>
      </w:r>
    </w:p>
    <w:p w14:paraId="427CDF77" w14:textId="77777777" w:rsidR="00DB05F0" w:rsidRPr="0053334B" w:rsidRDefault="00DB05F0" w:rsidP="00DB05F0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B95A050" w14:textId="77777777" w:rsidR="00DB05F0" w:rsidRDefault="00DB05F0" w:rsidP="00DB05F0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633ECDC" w14:textId="77777777" w:rsidR="00DB05F0" w:rsidRPr="0053334B" w:rsidRDefault="00DB05F0" w:rsidP="00DB05F0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51129EEB" w14:textId="77777777" w:rsidR="00DB05F0" w:rsidRDefault="00DB05F0" w:rsidP="00DB05F0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526785E5" w14:textId="77777777" w:rsidR="00DB05F0" w:rsidRDefault="00DB05F0" w:rsidP="00DB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8888AF0" w14:textId="77777777" w:rsidR="001D797B" w:rsidRDefault="00AD6FB7" w:rsidP="001D797B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ind w:left="431" w:hanging="431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LA </w:t>
      </w:r>
      <w:r w:rsidR="001D797B" w:rsidRPr="00F046F3">
        <w:rPr>
          <w:rFonts w:cstheme="minorHAnsi"/>
          <w:b/>
          <w:bCs/>
        </w:rPr>
        <w:t xml:space="preserve">TRANSMISSION DES RESULTATS </w:t>
      </w:r>
      <w:r w:rsidR="001D797B">
        <w:rPr>
          <w:rFonts w:cstheme="minorHAnsi"/>
          <w:b/>
          <w:bCs/>
        </w:rPr>
        <w:t>DES TESTS D’ECOTOXICITE</w:t>
      </w:r>
    </w:p>
    <w:p w14:paraId="594716D7" w14:textId="77777777" w:rsidR="001D797B" w:rsidRPr="00F046F3" w:rsidRDefault="001D797B" w:rsidP="001D797B">
      <w:pPr>
        <w:pStyle w:val="Paragraphedeliste"/>
        <w:autoSpaceDE w:val="0"/>
        <w:autoSpaceDN w:val="0"/>
        <w:adjustRightInd w:val="0"/>
        <w:spacing w:before="120" w:after="120" w:line="240" w:lineRule="auto"/>
        <w:ind w:left="431"/>
        <w:jc w:val="both"/>
        <w:rPr>
          <w:rFonts w:cstheme="minorHAnsi"/>
          <w:b/>
          <w:bCs/>
        </w:rPr>
      </w:pPr>
    </w:p>
    <w:p w14:paraId="17442766" w14:textId="77777777" w:rsidR="001D797B" w:rsidRPr="00430517" w:rsidRDefault="001D797B" w:rsidP="001D797B">
      <w:pPr>
        <w:pStyle w:val="Paragraphedeliste"/>
        <w:numPr>
          <w:ilvl w:val="1"/>
          <w:numId w:val="25"/>
        </w:numPr>
        <w:autoSpaceDE w:val="0"/>
        <w:autoSpaceDN w:val="0"/>
        <w:adjustRightInd w:val="0"/>
        <w:spacing w:before="120" w:after="120" w:line="240" w:lineRule="auto"/>
        <w:ind w:left="578" w:hanging="578"/>
        <w:jc w:val="both"/>
        <w:rPr>
          <w:rFonts w:eastAsiaTheme="majorEastAsia" w:cstheme="minorHAnsi"/>
          <w:b/>
          <w:bCs/>
          <w:u w:val="single"/>
        </w:rPr>
      </w:pPr>
      <w:r w:rsidRPr="00430517">
        <w:rPr>
          <w:rFonts w:eastAsiaTheme="majorEastAsia" w:cstheme="minorHAnsi"/>
          <w:b/>
          <w:bCs/>
          <w:u w:val="single"/>
        </w:rPr>
        <w:t xml:space="preserve">Procédure de contrôle des résultats </w:t>
      </w:r>
      <w:r>
        <w:rPr>
          <w:rFonts w:eastAsiaTheme="majorEastAsia" w:cstheme="minorHAnsi"/>
          <w:b/>
          <w:bCs/>
          <w:u w:val="single"/>
        </w:rPr>
        <w:t>des tests d’écotoxicité</w:t>
      </w:r>
      <w:r w:rsidR="00BA79B2" w:rsidRPr="00BA79B2">
        <w:rPr>
          <w:rFonts w:eastAsiaTheme="majorEastAsia" w:cstheme="minorHAnsi"/>
          <w:b/>
          <w:bCs/>
          <w:u w:val="single"/>
        </w:rPr>
        <w:t xml:space="preserve"> </w:t>
      </w:r>
      <w:r w:rsidR="00BA79B2" w:rsidRPr="00430517">
        <w:rPr>
          <w:rFonts w:eastAsiaTheme="majorEastAsia" w:cstheme="minorHAnsi"/>
          <w:b/>
          <w:bCs/>
          <w:u w:val="single"/>
        </w:rPr>
        <w:t>et gestion des réclamations</w:t>
      </w:r>
    </w:p>
    <w:p w14:paraId="2CA8401C" w14:textId="77777777" w:rsidR="001D797B" w:rsidRPr="00F046F3" w:rsidRDefault="001D797B" w:rsidP="00AD6FB7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000000"/>
        </w:rPr>
      </w:pPr>
      <w:r w:rsidRPr="00F046F3">
        <w:rPr>
          <w:rFonts w:cstheme="minorHAnsi"/>
          <w:color w:val="000000"/>
        </w:rPr>
        <w:t>Il est demandé au candidat de :</w:t>
      </w:r>
    </w:p>
    <w:p w14:paraId="4DB033A9" w14:textId="77777777" w:rsidR="001D797B" w:rsidRPr="001D797B" w:rsidRDefault="001D797B" w:rsidP="001D797B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décrire</w:t>
      </w:r>
      <w:proofErr w:type="gramEnd"/>
      <w:r w:rsidRPr="00F046F3">
        <w:rPr>
          <w:rFonts w:cstheme="minorHAnsi"/>
        </w:rPr>
        <w:t xml:space="preserve"> les contrôles </w:t>
      </w:r>
      <w:bookmarkStart w:id="3" w:name="_Toc68774747"/>
      <w:r w:rsidR="00562C82">
        <w:rPr>
          <w:rFonts w:cstheme="minorHAnsi"/>
        </w:rPr>
        <w:t xml:space="preserve">mis en place pour les résultats du </w:t>
      </w:r>
      <w:r>
        <w:rPr>
          <w:rFonts w:cstheme="minorHAnsi"/>
        </w:rPr>
        <w:t>d</w:t>
      </w:r>
      <w:r w:rsidRPr="001D797B">
        <w:rPr>
          <w:rFonts w:cstheme="minorHAnsi"/>
        </w:rPr>
        <w:t>osage de l'activité enzymatique acétylcholinestérase (</w:t>
      </w:r>
      <w:proofErr w:type="spellStart"/>
      <w:r w:rsidRPr="001D797B">
        <w:rPr>
          <w:rFonts w:cstheme="minorHAnsi"/>
        </w:rPr>
        <w:t>AChE</w:t>
      </w:r>
      <w:proofErr w:type="spellEnd"/>
      <w:r w:rsidRPr="001D797B">
        <w:rPr>
          <w:rFonts w:cstheme="minorHAnsi"/>
        </w:rPr>
        <w:t>)</w:t>
      </w:r>
      <w:bookmarkEnd w:id="3"/>
      <w:r>
        <w:rPr>
          <w:rFonts w:cstheme="minorHAnsi"/>
        </w:rPr>
        <w:t>.</w:t>
      </w:r>
    </w:p>
    <w:p w14:paraId="7BBAAACA" w14:textId="77777777" w:rsidR="001D797B" w:rsidRDefault="001D797B" w:rsidP="001D797B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433703C4" w14:textId="77777777" w:rsidR="001D797B" w:rsidRPr="001D797B" w:rsidRDefault="001D797B" w:rsidP="001D797B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>Réponse du candidat :</w:t>
      </w:r>
    </w:p>
    <w:p w14:paraId="30983DC3" w14:textId="77777777" w:rsidR="001D797B" w:rsidRPr="001D797B" w:rsidRDefault="001D797B" w:rsidP="001D797B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5B862739" w14:textId="77777777" w:rsidR="001D797B" w:rsidRPr="001D797B" w:rsidRDefault="001D797B" w:rsidP="001D797B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449B9730" w14:textId="77777777" w:rsidR="001D797B" w:rsidRPr="001D797B" w:rsidRDefault="001D797B" w:rsidP="001D797B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2003F258" w14:textId="77777777" w:rsidR="001D797B" w:rsidRPr="001D797B" w:rsidRDefault="001D797B" w:rsidP="001D797B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5274CEA4" w14:textId="77777777" w:rsidR="001D797B" w:rsidRDefault="001D797B" w:rsidP="00DB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6285E04" w14:textId="77777777" w:rsidR="00AD6FB7" w:rsidRDefault="00AD6FB7" w:rsidP="00DB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5ABA3A2" w14:textId="77777777" w:rsidR="00562C82" w:rsidRPr="001D797B" w:rsidRDefault="00562C82" w:rsidP="00562C82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décrire</w:t>
      </w:r>
      <w:proofErr w:type="gramEnd"/>
      <w:r w:rsidRPr="00F046F3">
        <w:rPr>
          <w:rFonts w:cstheme="minorHAnsi"/>
        </w:rPr>
        <w:t xml:space="preserve"> les contrôles </w:t>
      </w:r>
      <w:r>
        <w:rPr>
          <w:rFonts w:cstheme="minorHAnsi"/>
        </w:rPr>
        <w:t>mis en place pour les résultats de la mesure des marqueurs de la reproduction.</w:t>
      </w:r>
    </w:p>
    <w:p w14:paraId="14B15213" w14:textId="77777777" w:rsidR="00562C82" w:rsidRDefault="00562C82" w:rsidP="00562C82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71A65CAB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>Réponse du candidat :</w:t>
      </w:r>
    </w:p>
    <w:p w14:paraId="163E0E0D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65ADBAFF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54EBC444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73D559AA" w14:textId="77777777" w:rsidR="00562C82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5ADDBD5A" w14:textId="77777777" w:rsidR="00562C82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</w:p>
    <w:p w14:paraId="6CAE75B7" w14:textId="77777777" w:rsidR="00750F2B" w:rsidRDefault="00750F2B" w:rsidP="00562C82">
      <w:pPr>
        <w:tabs>
          <w:tab w:val="right" w:leader="dot" w:pos="9072"/>
        </w:tabs>
        <w:spacing w:after="0" w:line="240" w:lineRule="auto"/>
        <w:rPr>
          <w:b/>
        </w:rPr>
      </w:pPr>
    </w:p>
    <w:p w14:paraId="7BE6D6C0" w14:textId="77777777" w:rsidR="00562C82" w:rsidRPr="001D797B" w:rsidRDefault="00562C82" w:rsidP="00562C82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décrire</w:t>
      </w:r>
      <w:proofErr w:type="gramEnd"/>
      <w:r w:rsidRPr="00F046F3">
        <w:rPr>
          <w:rFonts w:cstheme="minorHAnsi"/>
        </w:rPr>
        <w:t xml:space="preserve"> les contrôles </w:t>
      </w:r>
      <w:r>
        <w:rPr>
          <w:rFonts w:cstheme="minorHAnsi"/>
        </w:rPr>
        <w:t>mis en place pour les résultats de la mesure du taux d’alimentation.</w:t>
      </w:r>
    </w:p>
    <w:p w14:paraId="61C98BE5" w14:textId="77777777" w:rsidR="00562C82" w:rsidRDefault="00562C82" w:rsidP="00562C82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0C08ABAF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>Réponse du candidat :</w:t>
      </w:r>
    </w:p>
    <w:p w14:paraId="43AF03BC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2C2F0EC0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2455B238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06A2D95A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1D797B">
        <w:rPr>
          <w:b/>
        </w:rPr>
        <w:tab/>
      </w:r>
    </w:p>
    <w:p w14:paraId="3078FE5B" w14:textId="77777777" w:rsidR="00562C82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</w:p>
    <w:p w14:paraId="2CC2A66D" w14:textId="77777777" w:rsidR="00AD6FB7" w:rsidRDefault="00AD6FB7" w:rsidP="00562C82">
      <w:pPr>
        <w:tabs>
          <w:tab w:val="right" w:leader="dot" w:pos="9072"/>
        </w:tabs>
        <w:spacing w:after="0" w:line="240" w:lineRule="auto"/>
        <w:rPr>
          <w:b/>
        </w:rPr>
      </w:pPr>
    </w:p>
    <w:p w14:paraId="4277745F" w14:textId="77777777" w:rsidR="00BA79B2" w:rsidRDefault="00BA79B2" w:rsidP="00BA79B2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F046F3">
        <w:rPr>
          <w:rFonts w:cstheme="minorHAnsi"/>
        </w:rPr>
        <w:t>décrire</w:t>
      </w:r>
      <w:proofErr w:type="gramEnd"/>
      <w:r w:rsidRPr="00F046F3">
        <w:rPr>
          <w:rFonts w:cstheme="minorHAnsi"/>
        </w:rPr>
        <w:t xml:space="preserve"> le traitement des </w:t>
      </w:r>
      <w:r>
        <w:rPr>
          <w:rFonts w:cstheme="minorHAnsi"/>
        </w:rPr>
        <w:t>réclamations (compréhension du résultat, demande de confirmation de résultats).</w:t>
      </w:r>
    </w:p>
    <w:p w14:paraId="7BB83301" w14:textId="77777777" w:rsidR="00BA79B2" w:rsidRDefault="00BA79B2" w:rsidP="00BA79B2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6489AD0A" w14:textId="77777777" w:rsidR="00BA79B2" w:rsidRPr="00364C6E" w:rsidRDefault="00BA79B2" w:rsidP="00BA79B2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10C04642" w14:textId="77777777" w:rsidR="00BA79B2" w:rsidRPr="00B12ABD" w:rsidRDefault="00BA79B2" w:rsidP="00BA79B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B53FB7D" w14:textId="77777777" w:rsidR="00BA79B2" w:rsidRPr="00B12ABD" w:rsidRDefault="00BA79B2" w:rsidP="00BA79B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FE3B604" w14:textId="77777777" w:rsidR="00BA79B2" w:rsidRPr="00B12ABD" w:rsidRDefault="00BA79B2" w:rsidP="00BA79B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DCA757E" w14:textId="77777777" w:rsidR="00BA79B2" w:rsidRPr="00B12ABD" w:rsidRDefault="00BA79B2" w:rsidP="00BA79B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B0A4BE6" w14:textId="77777777" w:rsidR="00BA79B2" w:rsidRDefault="00BA79B2" w:rsidP="00562C82">
      <w:pPr>
        <w:tabs>
          <w:tab w:val="right" w:leader="dot" w:pos="9072"/>
        </w:tabs>
        <w:spacing w:after="0" w:line="240" w:lineRule="auto"/>
        <w:rPr>
          <w:b/>
        </w:rPr>
      </w:pPr>
    </w:p>
    <w:p w14:paraId="350E8A67" w14:textId="77777777" w:rsidR="00562C82" w:rsidRDefault="00562C82" w:rsidP="00562C82">
      <w:pPr>
        <w:pStyle w:val="Paragraphedeliste"/>
        <w:numPr>
          <w:ilvl w:val="1"/>
          <w:numId w:val="25"/>
        </w:numPr>
        <w:autoSpaceDE w:val="0"/>
        <w:autoSpaceDN w:val="0"/>
        <w:adjustRightInd w:val="0"/>
        <w:spacing w:before="120" w:after="120" w:line="240" w:lineRule="auto"/>
        <w:ind w:left="578" w:hanging="578"/>
        <w:jc w:val="both"/>
        <w:rPr>
          <w:rFonts w:eastAsiaTheme="majorEastAsia" w:cstheme="minorHAnsi"/>
          <w:b/>
          <w:bCs/>
          <w:u w:val="single"/>
        </w:rPr>
      </w:pPr>
      <w:r>
        <w:rPr>
          <w:rFonts w:eastAsiaTheme="majorEastAsia" w:cstheme="minorHAnsi"/>
          <w:b/>
          <w:bCs/>
          <w:u w:val="single"/>
        </w:rPr>
        <w:t>Rapports d’essais</w:t>
      </w:r>
    </w:p>
    <w:p w14:paraId="09E04EB7" w14:textId="77777777" w:rsidR="00562C82" w:rsidRPr="00562C82" w:rsidRDefault="00562C82" w:rsidP="00562C8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562C82">
        <w:rPr>
          <w:rFonts w:cstheme="minorHAnsi"/>
          <w:color w:val="000000"/>
        </w:rPr>
        <w:t>Il est demandé au candidat :</w:t>
      </w:r>
    </w:p>
    <w:p w14:paraId="7D3865EB" w14:textId="77777777" w:rsidR="00562C82" w:rsidRPr="00562C82" w:rsidRDefault="00562C82" w:rsidP="00562C82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562C82">
        <w:rPr>
          <w:rFonts w:cstheme="minorHAnsi"/>
        </w:rPr>
        <w:t>un</w:t>
      </w:r>
      <w:proofErr w:type="gramEnd"/>
      <w:r w:rsidRPr="00562C82">
        <w:rPr>
          <w:rFonts w:cstheme="minorHAnsi"/>
        </w:rPr>
        <w:t xml:space="preserve"> modèle de rapport d’essai pour le test «</w:t>
      </w:r>
      <w:r>
        <w:rPr>
          <w:rFonts w:cstheme="minorHAnsi"/>
        </w:rPr>
        <w:t>d</w:t>
      </w:r>
      <w:r w:rsidRPr="00562C82">
        <w:rPr>
          <w:rFonts w:cstheme="minorHAnsi"/>
        </w:rPr>
        <w:t>osage de l'activité enzymatique acétylcholinestérase (</w:t>
      </w:r>
      <w:proofErr w:type="spellStart"/>
      <w:r w:rsidRPr="00562C82">
        <w:rPr>
          <w:rFonts w:cstheme="minorHAnsi"/>
        </w:rPr>
        <w:t>AChE</w:t>
      </w:r>
      <w:proofErr w:type="spellEnd"/>
      <w:r w:rsidRPr="00562C82">
        <w:rPr>
          <w:rFonts w:cstheme="minorHAnsi"/>
        </w:rPr>
        <w:t>)</w:t>
      </w:r>
      <w:r>
        <w:rPr>
          <w:rFonts w:cstheme="minorHAnsi"/>
        </w:rPr>
        <w:t> »</w:t>
      </w:r>
      <w:r w:rsidRPr="00562C82">
        <w:rPr>
          <w:rFonts w:cstheme="minorHAnsi"/>
        </w:rPr>
        <w:t>.</w:t>
      </w:r>
    </w:p>
    <w:p w14:paraId="77AAE559" w14:textId="77777777" w:rsidR="00562C82" w:rsidRDefault="00562C82" w:rsidP="00562C82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22D86A2" w14:textId="77777777" w:rsidR="00562C82" w:rsidRPr="00364C6E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5792E611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399105B3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B94709C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8B0B636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0E4B0F89" w14:textId="77777777" w:rsidR="00562C82" w:rsidRPr="001D797B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</w:p>
    <w:p w14:paraId="709FAD0B" w14:textId="77777777" w:rsidR="00562C82" w:rsidRPr="00562C82" w:rsidRDefault="00562C82" w:rsidP="00562C82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562C82">
        <w:rPr>
          <w:rFonts w:cstheme="minorHAnsi"/>
        </w:rPr>
        <w:t>un</w:t>
      </w:r>
      <w:proofErr w:type="gramEnd"/>
      <w:r w:rsidRPr="00562C82">
        <w:rPr>
          <w:rFonts w:cstheme="minorHAnsi"/>
        </w:rPr>
        <w:t xml:space="preserve"> modèle de rapport d’essai pour le test «</w:t>
      </w:r>
      <w:bookmarkStart w:id="4" w:name="_Toc68774748"/>
      <w:r>
        <w:rPr>
          <w:rFonts w:cstheme="minorHAnsi"/>
        </w:rPr>
        <w:t>m</w:t>
      </w:r>
      <w:r w:rsidRPr="00562C82">
        <w:rPr>
          <w:rFonts w:cstheme="minorHAnsi"/>
        </w:rPr>
        <w:t>esure de marqueurs de reproduction</w:t>
      </w:r>
      <w:bookmarkEnd w:id="4"/>
      <w:r>
        <w:rPr>
          <w:rFonts w:cstheme="minorHAnsi"/>
        </w:rPr>
        <w:t>»</w:t>
      </w:r>
      <w:r w:rsidRPr="00562C82">
        <w:rPr>
          <w:rFonts w:cstheme="minorHAnsi"/>
        </w:rPr>
        <w:t>.</w:t>
      </w:r>
    </w:p>
    <w:p w14:paraId="38BE7AA1" w14:textId="77777777" w:rsidR="00562C82" w:rsidRDefault="00562C82" w:rsidP="00562C82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E73413C" w14:textId="77777777" w:rsidR="00562C82" w:rsidRPr="00364C6E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269A9754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3AC4729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332BAF9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5C3BBC72" w14:textId="77777777" w:rsidR="00562C82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AB94105" w14:textId="77777777" w:rsidR="00562C82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</w:p>
    <w:p w14:paraId="30005454" w14:textId="77777777" w:rsidR="00562C82" w:rsidRPr="00562C82" w:rsidRDefault="00562C82" w:rsidP="00562C82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gramStart"/>
      <w:r w:rsidRPr="00562C82">
        <w:rPr>
          <w:rFonts w:cstheme="minorHAnsi"/>
        </w:rPr>
        <w:t>un</w:t>
      </w:r>
      <w:proofErr w:type="gramEnd"/>
      <w:r w:rsidRPr="00562C82">
        <w:rPr>
          <w:rFonts w:cstheme="minorHAnsi"/>
        </w:rPr>
        <w:t xml:space="preserve"> modèle de rapport d’essai pour le test «</w:t>
      </w:r>
      <w:bookmarkStart w:id="5" w:name="_Toc68774749"/>
      <w:r w:rsidRPr="00562C82">
        <w:rPr>
          <w:rFonts w:cstheme="minorHAnsi"/>
        </w:rPr>
        <w:t>mesure du taux d'alimentation</w:t>
      </w:r>
      <w:bookmarkEnd w:id="5"/>
      <w:r>
        <w:rPr>
          <w:rFonts w:cstheme="minorHAnsi"/>
        </w:rPr>
        <w:t>»</w:t>
      </w:r>
      <w:r w:rsidRPr="00562C82">
        <w:rPr>
          <w:rFonts w:cstheme="minorHAnsi"/>
        </w:rPr>
        <w:t>.</w:t>
      </w:r>
    </w:p>
    <w:p w14:paraId="17AFE991" w14:textId="77777777" w:rsidR="00562C82" w:rsidRDefault="00562C82" w:rsidP="00562C82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2A02B5A" w14:textId="77777777" w:rsidR="00562C82" w:rsidRPr="00364C6E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364C6E">
        <w:rPr>
          <w:b/>
        </w:rPr>
        <w:t>Réponse du candidat :</w:t>
      </w:r>
    </w:p>
    <w:p w14:paraId="65AC0711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1397FC2F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48B244DB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7A085EB8" w14:textId="77777777" w:rsidR="00562C82" w:rsidRPr="00B12ABD" w:rsidRDefault="00562C82" w:rsidP="00562C82">
      <w:pPr>
        <w:tabs>
          <w:tab w:val="right" w:leader="dot" w:pos="9072"/>
        </w:tabs>
        <w:spacing w:after="0" w:line="240" w:lineRule="auto"/>
        <w:rPr>
          <w:b/>
        </w:rPr>
      </w:pPr>
      <w:r w:rsidRPr="00B12ABD">
        <w:rPr>
          <w:b/>
        </w:rPr>
        <w:tab/>
      </w:r>
    </w:p>
    <w:p w14:paraId="2E26BEE4" w14:textId="77777777" w:rsidR="0041130E" w:rsidRPr="00562C82" w:rsidRDefault="0041130E" w:rsidP="00562C8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F760905" w14:textId="77777777" w:rsidR="00DB05F0" w:rsidRDefault="00B326C7" w:rsidP="00DB05F0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LE </w:t>
      </w:r>
      <w:r w:rsidR="0041130E" w:rsidRPr="00F046F3">
        <w:rPr>
          <w:rFonts w:cstheme="minorHAnsi"/>
          <w:b/>
          <w:bCs/>
        </w:rPr>
        <w:t>PRIX</w:t>
      </w:r>
    </w:p>
    <w:p w14:paraId="0E44D6A4" w14:textId="77777777" w:rsidR="00DB05F0" w:rsidRPr="00DB05F0" w:rsidRDefault="00DB05F0" w:rsidP="00DB05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01EB128C" w14:textId="7D92EC55" w:rsidR="00054D8E" w:rsidRPr="0064426F" w:rsidRDefault="00054D8E" w:rsidP="00054D8E">
      <w:pPr>
        <w:spacing w:after="120"/>
        <w:rPr>
          <w:rFonts w:eastAsia="Calibri"/>
          <w:b/>
          <w:szCs w:val="16"/>
        </w:rPr>
      </w:pPr>
      <w:r w:rsidRPr="0064426F">
        <w:rPr>
          <w:rFonts w:eastAsia="Calibri"/>
          <w:b/>
          <w:szCs w:val="16"/>
        </w:rPr>
        <w:t>Compléter obligatoirement le fichier</w:t>
      </w:r>
      <w:r w:rsidR="00750F2B" w:rsidRPr="0064426F">
        <w:rPr>
          <w:rFonts w:eastAsia="Calibri"/>
          <w:b/>
          <w:szCs w:val="16"/>
        </w:rPr>
        <w:t xml:space="preserve"> </w:t>
      </w:r>
      <w:proofErr w:type="gramStart"/>
      <w:r w:rsidR="00750F2B" w:rsidRPr="0064426F">
        <w:rPr>
          <w:rFonts w:eastAsia="Calibri"/>
          <w:b/>
          <w:szCs w:val="16"/>
        </w:rPr>
        <w:t xml:space="preserve">Excel  </w:t>
      </w:r>
      <w:r w:rsidRPr="0064426F">
        <w:rPr>
          <w:rFonts w:eastAsia="Calibri"/>
          <w:b/>
          <w:szCs w:val="16"/>
        </w:rPr>
        <w:t>«</w:t>
      </w:r>
      <w:proofErr w:type="gramEnd"/>
      <w:r w:rsidRPr="0064426F">
        <w:rPr>
          <w:rFonts w:eastAsia="Calibri"/>
          <w:b/>
          <w:szCs w:val="16"/>
        </w:rPr>
        <w:t> </w:t>
      </w:r>
      <w:r w:rsidRPr="0064426F">
        <w:rPr>
          <w:rFonts w:eastAsia="Calibri"/>
          <w:b/>
          <w:i/>
          <w:szCs w:val="16"/>
        </w:rPr>
        <w:t>BPU</w:t>
      </w:r>
      <w:r w:rsidR="00446CF2" w:rsidRPr="0064426F">
        <w:rPr>
          <w:rFonts w:eastAsia="Calibri"/>
          <w:b/>
          <w:i/>
          <w:szCs w:val="16"/>
        </w:rPr>
        <w:t xml:space="preserve">-EF </w:t>
      </w:r>
      <w:proofErr w:type="spellStart"/>
      <w:r w:rsidR="00446CF2" w:rsidRPr="0064426F">
        <w:rPr>
          <w:rFonts w:eastAsia="Calibri"/>
          <w:b/>
          <w:i/>
          <w:szCs w:val="16"/>
        </w:rPr>
        <w:t>Encag_ecotox</w:t>
      </w:r>
      <w:r w:rsidRPr="0064426F">
        <w:rPr>
          <w:rFonts w:eastAsia="Calibri"/>
          <w:b/>
          <w:i/>
          <w:szCs w:val="16"/>
        </w:rPr>
        <w:t>_Lot</w:t>
      </w:r>
      <w:proofErr w:type="spellEnd"/>
      <w:r w:rsidR="00446CF2" w:rsidRPr="0064426F">
        <w:rPr>
          <w:rFonts w:eastAsia="Calibri"/>
          <w:b/>
          <w:i/>
          <w:szCs w:val="16"/>
        </w:rPr>
        <w:t>..</w:t>
      </w:r>
      <w:r w:rsidRPr="0064426F">
        <w:rPr>
          <w:rFonts w:eastAsia="Calibri"/>
          <w:b/>
          <w:i/>
          <w:szCs w:val="16"/>
        </w:rPr>
        <w:t xml:space="preserve"> »  </w:t>
      </w:r>
      <w:proofErr w:type="gramStart"/>
      <w:r w:rsidR="0064426F">
        <w:rPr>
          <w:rFonts w:eastAsia="Calibri"/>
          <w:b/>
          <w:i/>
          <w:szCs w:val="16"/>
        </w:rPr>
        <w:t>à</w:t>
      </w:r>
      <w:proofErr w:type="gramEnd"/>
      <w:r w:rsidR="0064426F">
        <w:rPr>
          <w:rFonts w:eastAsia="Calibri"/>
          <w:b/>
          <w:i/>
          <w:szCs w:val="16"/>
        </w:rPr>
        <w:t xml:space="preserve"> l’onglet BPU</w:t>
      </w:r>
      <w:r w:rsidRPr="0064426F">
        <w:rPr>
          <w:rFonts w:eastAsia="Calibri"/>
          <w:b/>
          <w:szCs w:val="16"/>
        </w:rPr>
        <w:t>- Annexe 1 à l'Acte d’Engagement</w:t>
      </w:r>
      <w:r w:rsidR="00446CF2" w:rsidRPr="0064426F">
        <w:rPr>
          <w:rFonts w:eastAsia="Calibri"/>
          <w:b/>
          <w:szCs w:val="16"/>
        </w:rPr>
        <w:t xml:space="preserve"> du lot soumissionné</w:t>
      </w:r>
      <w:r w:rsidRPr="0064426F">
        <w:rPr>
          <w:rFonts w:eastAsia="Calibri"/>
          <w:b/>
          <w:szCs w:val="16"/>
        </w:rPr>
        <w:t>.</w:t>
      </w:r>
    </w:p>
    <w:p w14:paraId="3233247B" w14:textId="3533F0BA" w:rsidR="0054706E" w:rsidRPr="0064426F" w:rsidRDefault="00994593" w:rsidP="00DB05F0">
      <w:pPr>
        <w:spacing w:after="120"/>
        <w:rPr>
          <w:rFonts w:eastAsia="Calibri"/>
          <w:szCs w:val="16"/>
        </w:rPr>
      </w:pPr>
      <w:r w:rsidRPr="0064426F">
        <w:rPr>
          <w:rFonts w:eastAsia="Calibri"/>
          <w:szCs w:val="16"/>
        </w:rPr>
        <w:t xml:space="preserve">Aucune </w:t>
      </w:r>
      <w:r w:rsidR="0064426F">
        <w:rPr>
          <w:rFonts w:eastAsia="Calibri"/>
          <w:szCs w:val="16"/>
        </w:rPr>
        <w:t xml:space="preserve">autre </w:t>
      </w:r>
      <w:r w:rsidRPr="0064426F">
        <w:rPr>
          <w:rFonts w:eastAsia="Calibri"/>
          <w:szCs w:val="16"/>
        </w:rPr>
        <w:t>modification n’est</w:t>
      </w:r>
      <w:r w:rsidR="0054706E" w:rsidRPr="0064426F">
        <w:rPr>
          <w:rFonts w:eastAsia="Calibri"/>
          <w:szCs w:val="16"/>
        </w:rPr>
        <w:t xml:space="preserve"> autorisée dans ce fichier</w:t>
      </w:r>
      <w:r w:rsidR="004C01B3" w:rsidRPr="0064426F">
        <w:rPr>
          <w:rFonts w:eastAsia="Calibri"/>
          <w:szCs w:val="16"/>
        </w:rPr>
        <w:t xml:space="preserve">, </w:t>
      </w:r>
      <w:r w:rsidR="004C01B3" w:rsidRPr="0064426F">
        <w:rPr>
          <w:rFonts w:eastAsia="Calibri"/>
          <w:b/>
          <w:szCs w:val="16"/>
        </w:rPr>
        <w:t>sous peine d’élimination</w:t>
      </w:r>
      <w:r w:rsidRPr="0064426F">
        <w:rPr>
          <w:rFonts w:eastAsia="Calibri"/>
          <w:b/>
          <w:szCs w:val="16"/>
        </w:rPr>
        <w:t>.</w:t>
      </w:r>
    </w:p>
    <w:p w14:paraId="05899A8F" w14:textId="77777777" w:rsidR="0041130E" w:rsidRPr="0064426F" w:rsidRDefault="0041130E" w:rsidP="00430517">
      <w:pPr>
        <w:pStyle w:val="Paragraphedeliste"/>
        <w:numPr>
          <w:ilvl w:val="1"/>
          <w:numId w:val="25"/>
        </w:numPr>
        <w:autoSpaceDE w:val="0"/>
        <w:autoSpaceDN w:val="0"/>
        <w:adjustRightInd w:val="0"/>
        <w:spacing w:before="120" w:after="120" w:line="240" w:lineRule="auto"/>
        <w:ind w:left="578" w:hanging="578"/>
        <w:jc w:val="both"/>
        <w:rPr>
          <w:rFonts w:eastAsiaTheme="majorEastAsia" w:cstheme="minorHAnsi"/>
          <w:b/>
          <w:bCs/>
          <w:u w:val="single"/>
        </w:rPr>
      </w:pPr>
      <w:r w:rsidRPr="0064426F">
        <w:rPr>
          <w:rFonts w:eastAsiaTheme="majorEastAsia" w:cstheme="minorHAnsi"/>
          <w:b/>
          <w:bCs/>
          <w:u w:val="single"/>
        </w:rPr>
        <w:t>Prestations de prélèvements</w:t>
      </w:r>
    </w:p>
    <w:p w14:paraId="0AFB1633" w14:textId="709940C5" w:rsidR="0041130E" w:rsidRDefault="0041130E" w:rsidP="0043051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  <w:r w:rsidRPr="0064426F">
        <w:rPr>
          <w:rFonts w:cstheme="minorHAnsi"/>
          <w:color w:val="000000"/>
        </w:rPr>
        <w:t xml:space="preserve">Le candidat explicite, dans son offre, la manière dont il a évalué le prix unitaire de chaque type de prestation liée </w:t>
      </w:r>
      <w:r w:rsidR="004F6232" w:rsidRPr="0064426F">
        <w:rPr>
          <w:rFonts w:cstheme="minorHAnsi"/>
          <w:color w:val="000000"/>
        </w:rPr>
        <w:t>à l’encagement</w:t>
      </w:r>
      <w:r w:rsidR="00AD6FB7" w:rsidRPr="0064426F">
        <w:rPr>
          <w:rFonts w:cstheme="minorHAnsi"/>
          <w:color w:val="000000"/>
        </w:rPr>
        <w:t xml:space="preserve"> dans l’onglet « </w:t>
      </w:r>
      <w:r w:rsidR="00446CF2" w:rsidRPr="0064426F">
        <w:rPr>
          <w:rFonts w:cstheme="minorHAnsi"/>
          <w:color w:val="000000"/>
        </w:rPr>
        <w:t>BPU</w:t>
      </w:r>
      <w:r w:rsidR="00AD6FB7" w:rsidRPr="0064426F">
        <w:rPr>
          <w:rFonts w:cstheme="minorHAnsi"/>
          <w:color w:val="000000"/>
        </w:rPr>
        <w:t> » du fichier</w:t>
      </w:r>
      <w:r w:rsidR="00054D8E" w:rsidRPr="0064426F">
        <w:rPr>
          <w:rFonts w:cstheme="minorHAnsi"/>
          <w:color w:val="000000"/>
        </w:rPr>
        <w:t xml:space="preserve"> « </w:t>
      </w:r>
      <w:r w:rsidR="00750F2B" w:rsidRPr="0064426F">
        <w:rPr>
          <w:rFonts w:cstheme="minorHAnsi"/>
          <w:color w:val="000000"/>
        </w:rPr>
        <w:t>BPU</w:t>
      </w:r>
      <w:r w:rsidR="00446CF2" w:rsidRPr="0064426F">
        <w:rPr>
          <w:rFonts w:cstheme="minorHAnsi"/>
          <w:color w:val="000000"/>
        </w:rPr>
        <w:t xml:space="preserve">-EF </w:t>
      </w:r>
      <w:proofErr w:type="spellStart"/>
      <w:r w:rsidR="00446CF2" w:rsidRPr="0064426F">
        <w:rPr>
          <w:rFonts w:cstheme="minorHAnsi"/>
          <w:color w:val="000000"/>
        </w:rPr>
        <w:t>Encag_ecotoc</w:t>
      </w:r>
      <w:r w:rsidR="004F6232" w:rsidRPr="0064426F">
        <w:rPr>
          <w:rFonts w:cstheme="minorHAnsi"/>
          <w:color w:val="000000"/>
        </w:rPr>
        <w:t>_</w:t>
      </w:r>
      <w:proofErr w:type="gramStart"/>
      <w:r w:rsidR="004F6232" w:rsidRPr="0064426F">
        <w:rPr>
          <w:rFonts w:cstheme="minorHAnsi"/>
          <w:color w:val="000000"/>
        </w:rPr>
        <w:t>Lot</w:t>
      </w:r>
      <w:proofErr w:type="spellEnd"/>
      <w:r w:rsidR="00446CF2" w:rsidRPr="0064426F">
        <w:rPr>
          <w:rFonts w:cstheme="minorHAnsi"/>
          <w:color w:val="000000"/>
        </w:rPr>
        <w:t>..</w:t>
      </w:r>
      <w:proofErr w:type="gramEnd"/>
      <w:r w:rsidR="004F6232" w:rsidRPr="0064426F">
        <w:rPr>
          <w:rFonts w:cstheme="minorHAnsi"/>
          <w:color w:val="000000"/>
        </w:rPr>
        <w:t> </w:t>
      </w:r>
      <w:r w:rsidR="00054D8E" w:rsidRPr="0064426F">
        <w:rPr>
          <w:rFonts w:cstheme="minorHAnsi"/>
          <w:color w:val="000000"/>
        </w:rPr>
        <w:t>»</w:t>
      </w:r>
      <w:r w:rsidR="00446CF2" w:rsidRPr="0064426F">
        <w:rPr>
          <w:rFonts w:cstheme="minorHAnsi"/>
          <w:color w:val="000000"/>
        </w:rPr>
        <w:t xml:space="preserve"> du lot soumissionné</w:t>
      </w:r>
      <w:r w:rsidRPr="0064426F">
        <w:rPr>
          <w:rFonts w:cstheme="minorHAnsi"/>
          <w:color w:val="000000"/>
        </w:rPr>
        <w:t xml:space="preserve"> (durée de la prestation, distance et/ou durée de</w:t>
      </w:r>
      <w:r w:rsidRPr="006B422C">
        <w:rPr>
          <w:rFonts w:cstheme="minorHAnsi"/>
          <w:color w:val="000000"/>
        </w:rPr>
        <w:t xml:space="preserve"> déplacement en fonction des</w:t>
      </w:r>
      <w:r w:rsidRPr="00F046F3">
        <w:rPr>
          <w:rFonts w:cstheme="minorHAnsi"/>
          <w:color w:val="000000"/>
        </w:rPr>
        <w:t xml:space="preserve"> situations géographiques, nombre moyen de prestations par jour, coûts journaliers techniciens et/ou ingénieurs).</w:t>
      </w:r>
    </w:p>
    <w:p w14:paraId="5D8F697C" w14:textId="77777777" w:rsidR="00B12ABD" w:rsidRPr="000E00FC" w:rsidRDefault="00B12ABD" w:rsidP="00B12ABD">
      <w:pPr>
        <w:tabs>
          <w:tab w:val="right" w:leader="dot" w:pos="9072"/>
        </w:tabs>
        <w:spacing w:after="0" w:line="240" w:lineRule="auto"/>
        <w:rPr>
          <w:b/>
        </w:rPr>
      </w:pPr>
      <w:r w:rsidRPr="000E00FC">
        <w:rPr>
          <w:b/>
        </w:rPr>
        <w:t>Réponse du candidat :</w:t>
      </w:r>
    </w:p>
    <w:p w14:paraId="61CE9469" w14:textId="77777777" w:rsidR="00B12ABD" w:rsidRPr="0053334B" w:rsidRDefault="00B12ABD" w:rsidP="00B12ABD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D205C3B" w14:textId="77777777" w:rsidR="00B12ABD" w:rsidRDefault="00B12ABD" w:rsidP="00B12ABD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6D7F2656" w14:textId="77777777" w:rsidR="00B12ABD" w:rsidRPr="0053334B" w:rsidRDefault="00B12ABD" w:rsidP="00B12ABD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1EEA874" w14:textId="77777777" w:rsidR="00B12ABD" w:rsidRDefault="00B12ABD" w:rsidP="00B12ABD">
      <w:pPr>
        <w:tabs>
          <w:tab w:val="right" w:leader="dot" w:pos="9072"/>
        </w:tabs>
        <w:spacing w:after="0" w:line="240" w:lineRule="auto"/>
        <w:rPr>
          <w:ins w:id="6" w:author="MARCO Sylvie" w:date="2025-07-21T15:20:00Z"/>
        </w:rPr>
      </w:pPr>
      <w:r w:rsidRPr="0053334B">
        <w:tab/>
      </w:r>
    </w:p>
    <w:p w14:paraId="621A4EE9" w14:textId="77777777" w:rsidR="00446CF2" w:rsidRDefault="00446CF2" w:rsidP="00B12ABD">
      <w:pPr>
        <w:tabs>
          <w:tab w:val="right" w:leader="dot" w:pos="9072"/>
        </w:tabs>
        <w:spacing w:after="0" w:line="240" w:lineRule="auto"/>
        <w:rPr>
          <w:ins w:id="7" w:author="MARCO Sylvie" w:date="2025-07-21T15:20:00Z"/>
        </w:rPr>
      </w:pPr>
    </w:p>
    <w:p w14:paraId="3C2C2A10" w14:textId="3D5E491A" w:rsidR="00446CF2" w:rsidRPr="00446CF2" w:rsidRDefault="00446CF2" w:rsidP="00446CF2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446CF2">
        <w:rPr>
          <w:rFonts w:cstheme="minorHAnsi"/>
          <w:b/>
          <w:bCs/>
        </w:rPr>
        <w:t>DEMARCHE E</w:t>
      </w:r>
      <w:r w:rsidR="00DC36EC">
        <w:rPr>
          <w:rFonts w:cstheme="minorHAnsi"/>
          <w:b/>
          <w:bCs/>
        </w:rPr>
        <w:t>N</w:t>
      </w:r>
      <w:r w:rsidRPr="00446CF2">
        <w:rPr>
          <w:rFonts w:cstheme="minorHAnsi"/>
          <w:b/>
          <w:bCs/>
        </w:rPr>
        <w:t>VIRONN</w:t>
      </w:r>
      <w:r w:rsidR="009E13FB">
        <w:rPr>
          <w:rFonts w:cstheme="minorHAnsi"/>
          <w:b/>
          <w:bCs/>
        </w:rPr>
        <w:t>E</w:t>
      </w:r>
      <w:r w:rsidRPr="00446CF2">
        <w:rPr>
          <w:rFonts w:cstheme="minorHAnsi"/>
          <w:b/>
          <w:bCs/>
        </w:rPr>
        <w:t>MENTALE</w:t>
      </w:r>
    </w:p>
    <w:p w14:paraId="7879A076" w14:textId="77777777" w:rsidR="00446CF2" w:rsidRDefault="00446CF2" w:rsidP="00B12ABD">
      <w:pPr>
        <w:tabs>
          <w:tab w:val="right" w:leader="dot" w:pos="9072"/>
        </w:tabs>
        <w:spacing w:after="0" w:line="240" w:lineRule="auto"/>
      </w:pPr>
    </w:p>
    <w:p w14:paraId="786B8BF1" w14:textId="58310989" w:rsidR="005A7FF0" w:rsidRPr="00F046F3" w:rsidRDefault="005A7FF0" w:rsidP="005A7FF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</w:rPr>
      </w:pPr>
      <w:r w:rsidRPr="00F046F3">
        <w:rPr>
          <w:rFonts w:cstheme="minorHAnsi"/>
          <w:color w:val="000000"/>
        </w:rPr>
        <w:t>Il est demandé au candidat de</w:t>
      </w:r>
      <w:r>
        <w:rPr>
          <w:rFonts w:cstheme="minorHAnsi"/>
          <w:color w:val="000000"/>
        </w:rPr>
        <w:t xml:space="preserve"> décrire les démarches environnementales mises en œuvre dans le cadre de l’exécution du marché afin de limiter l’impact environnemental des prestations demandées</w:t>
      </w:r>
      <w:r w:rsidR="0064426F">
        <w:rPr>
          <w:rFonts w:cstheme="minorHAnsi"/>
          <w:color w:val="000000"/>
        </w:rPr>
        <w:t xml:space="preserve"> (cf. art 5 du CCTP lots 1 à 6)</w:t>
      </w:r>
      <w:r>
        <w:rPr>
          <w:rFonts w:cstheme="minorHAnsi"/>
          <w:color w:val="000000"/>
        </w:rPr>
        <w:t>.</w:t>
      </w:r>
    </w:p>
    <w:p w14:paraId="50E4969C" w14:textId="77777777" w:rsidR="005A7FF0" w:rsidRPr="000E00FC" w:rsidRDefault="005A7FF0" w:rsidP="005A7FF0">
      <w:pPr>
        <w:tabs>
          <w:tab w:val="right" w:leader="dot" w:pos="9072"/>
        </w:tabs>
        <w:spacing w:after="0" w:line="240" w:lineRule="auto"/>
        <w:rPr>
          <w:b/>
        </w:rPr>
      </w:pPr>
      <w:r w:rsidRPr="000E00FC">
        <w:rPr>
          <w:b/>
        </w:rPr>
        <w:t>Réponse du candidat :</w:t>
      </w:r>
    </w:p>
    <w:p w14:paraId="6C72B476" w14:textId="77777777" w:rsidR="005A7FF0" w:rsidRPr="00F80A91" w:rsidRDefault="005A7FF0" w:rsidP="005A7FF0">
      <w:pPr>
        <w:tabs>
          <w:tab w:val="right" w:leader="dot" w:pos="9072"/>
        </w:tabs>
        <w:spacing w:after="0" w:line="240" w:lineRule="auto"/>
        <w:rPr>
          <w:b/>
          <w:bCs/>
        </w:rPr>
      </w:pPr>
      <w:r w:rsidRPr="00F80A91">
        <w:rPr>
          <w:b/>
          <w:bCs/>
        </w:rPr>
        <w:tab/>
      </w:r>
    </w:p>
    <w:p w14:paraId="07821240" w14:textId="77777777" w:rsidR="005A7FF0" w:rsidRPr="00F80A91" w:rsidRDefault="005A7FF0" w:rsidP="005A7FF0">
      <w:pPr>
        <w:tabs>
          <w:tab w:val="right" w:leader="dot" w:pos="9072"/>
        </w:tabs>
        <w:spacing w:after="0" w:line="240" w:lineRule="auto"/>
        <w:rPr>
          <w:b/>
          <w:bCs/>
        </w:rPr>
      </w:pPr>
      <w:r w:rsidRPr="00F80A91">
        <w:rPr>
          <w:b/>
          <w:bCs/>
        </w:rPr>
        <w:tab/>
      </w:r>
    </w:p>
    <w:p w14:paraId="2402CCA3" w14:textId="77777777" w:rsidR="005A7FF0" w:rsidRPr="00F80A91" w:rsidRDefault="005A7FF0" w:rsidP="005A7FF0">
      <w:pPr>
        <w:tabs>
          <w:tab w:val="right" w:leader="dot" w:pos="9072"/>
        </w:tabs>
        <w:spacing w:after="0" w:line="240" w:lineRule="auto"/>
        <w:rPr>
          <w:b/>
          <w:bCs/>
        </w:rPr>
      </w:pPr>
      <w:r w:rsidRPr="00F80A91">
        <w:rPr>
          <w:b/>
          <w:bCs/>
        </w:rPr>
        <w:tab/>
      </w:r>
    </w:p>
    <w:p w14:paraId="1A714336" w14:textId="77777777" w:rsidR="005A7FF0" w:rsidRPr="00F80A91" w:rsidRDefault="005A7FF0" w:rsidP="005A7FF0">
      <w:pPr>
        <w:tabs>
          <w:tab w:val="right" w:leader="dot" w:pos="9072"/>
        </w:tabs>
        <w:spacing w:after="0" w:line="240" w:lineRule="auto"/>
        <w:rPr>
          <w:b/>
          <w:bCs/>
        </w:rPr>
      </w:pPr>
      <w:r w:rsidRPr="00F80A91">
        <w:rPr>
          <w:b/>
          <w:bCs/>
        </w:rPr>
        <w:tab/>
      </w:r>
    </w:p>
    <w:p w14:paraId="42796F16" w14:textId="062C38BA" w:rsidR="005A7FF0" w:rsidRDefault="005A7FF0" w:rsidP="00B12ABD">
      <w:pPr>
        <w:tabs>
          <w:tab w:val="right" w:leader="dot" w:pos="9072"/>
        </w:tabs>
        <w:spacing w:after="0" w:line="240" w:lineRule="auto"/>
      </w:pPr>
    </w:p>
    <w:sectPr w:rsidR="005A7FF0" w:rsidSect="00DA43AB">
      <w:foot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3F962" w14:textId="77777777" w:rsidR="002B4C25" w:rsidRDefault="002B4C25" w:rsidP="003E1D23">
      <w:pPr>
        <w:spacing w:after="0" w:line="240" w:lineRule="auto"/>
      </w:pPr>
      <w:r>
        <w:separator/>
      </w:r>
    </w:p>
  </w:endnote>
  <w:endnote w:type="continuationSeparator" w:id="0">
    <w:p w14:paraId="46BE3871" w14:textId="77777777" w:rsidR="002B4C25" w:rsidRDefault="002B4C25" w:rsidP="003E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3266922"/>
      <w:docPartObj>
        <w:docPartGallery w:val="Page Numbers (Bottom of Page)"/>
        <w:docPartUnique/>
      </w:docPartObj>
    </w:sdtPr>
    <w:sdtEndPr/>
    <w:sdtContent>
      <w:p w14:paraId="21B09008" w14:textId="77777777" w:rsidR="002B4C25" w:rsidRDefault="002B4C2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74F">
          <w:rPr>
            <w:noProof/>
          </w:rPr>
          <w:t>13</w:t>
        </w:r>
        <w:r>
          <w:fldChar w:fldCharType="end"/>
        </w:r>
      </w:p>
    </w:sdtContent>
  </w:sdt>
  <w:p w14:paraId="0D923E67" w14:textId="77777777" w:rsidR="002B4C25" w:rsidRDefault="002B4C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A1857" w14:textId="77777777" w:rsidR="002B4C25" w:rsidRDefault="002B4C25" w:rsidP="003E1D23">
      <w:pPr>
        <w:spacing w:after="0" w:line="240" w:lineRule="auto"/>
      </w:pPr>
      <w:r>
        <w:separator/>
      </w:r>
    </w:p>
  </w:footnote>
  <w:footnote w:type="continuationSeparator" w:id="0">
    <w:p w14:paraId="7B3231E3" w14:textId="77777777" w:rsidR="002B4C25" w:rsidRDefault="002B4C25" w:rsidP="003E1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B2C3118"/>
    <w:lvl w:ilvl="0">
      <w:numFmt w:val="bullet"/>
      <w:lvlText w:val="*"/>
      <w:lvlJc w:val="left"/>
    </w:lvl>
  </w:abstractNum>
  <w:abstractNum w:abstractNumId="1" w15:restartNumberingAfterBreak="0">
    <w:nsid w:val="01262C06"/>
    <w:multiLevelType w:val="hybridMultilevel"/>
    <w:tmpl w:val="63CA9EB8"/>
    <w:lvl w:ilvl="0" w:tplc="22045E92">
      <w:numFmt w:val="bullet"/>
      <w:lvlText w:val="-"/>
      <w:lvlJc w:val="left"/>
      <w:pPr>
        <w:ind w:left="720" w:hanging="360"/>
      </w:pPr>
      <w:rPr>
        <w:rFonts w:ascii="Calibri" w:eastAsia="Calibr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5AAB"/>
    <w:multiLevelType w:val="hybridMultilevel"/>
    <w:tmpl w:val="1B68CCAE"/>
    <w:lvl w:ilvl="0" w:tplc="3E5C9F04">
      <w:start w:val="1"/>
      <w:numFmt w:val="bullet"/>
      <w:lvlText w:val="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9A59F3"/>
    <w:multiLevelType w:val="hybridMultilevel"/>
    <w:tmpl w:val="48BE07A0"/>
    <w:lvl w:ilvl="0" w:tplc="131A0E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w w:val="136"/>
        <w:sz w:val="2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C7AD5"/>
    <w:multiLevelType w:val="multilevel"/>
    <w:tmpl w:val="B8426C8A"/>
    <w:lvl w:ilvl="0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1" w:hanging="623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02" w:hanging="34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156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61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3064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518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972" w:hanging="340"/>
      </w:pPr>
      <w:rPr>
        <w:rFonts w:hint="default"/>
      </w:rPr>
    </w:lvl>
  </w:abstractNum>
  <w:abstractNum w:abstractNumId="5" w15:restartNumberingAfterBreak="0">
    <w:nsid w:val="1A6951BF"/>
    <w:multiLevelType w:val="hybridMultilevel"/>
    <w:tmpl w:val="E94A6DC0"/>
    <w:lvl w:ilvl="0" w:tplc="0C70A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B87B49"/>
    <w:multiLevelType w:val="multilevel"/>
    <w:tmpl w:val="9C9215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2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DE63521"/>
    <w:multiLevelType w:val="hybridMultilevel"/>
    <w:tmpl w:val="D960C64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372E2F"/>
    <w:multiLevelType w:val="hybridMultilevel"/>
    <w:tmpl w:val="176C0D8C"/>
    <w:lvl w:ilvl="0" w:tplc="4CDC0088">
      <w:numFmt w:val="bullet"/>
      <w:lvlText w:val="•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27A46844"/>
    <w:multiLevelType w:val="hybridMultilevel"/>
    <w:tmpl w:val="A90CD19A"/>
    <w:lvl w:ilvl="0" w:tplc="E5243C2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E3B76"/>
    <w:multiLevelType w:val="hybridMultilevel"/>
    <w:tmpl w:val="E0DAC7A0"/>
    <w:lvl w:ilvl="0" w:tplc="77185F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w w:val="136"/>
        <w:sz w:val="24"/>
        <w:szCs w:val="24"/>
        <w:u w:val="none"/>
      </w:r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985724"/>
    <w:multiLevelType w:val="hybridMultilevel"/>
    <w:tmpl w:val="1344732A"/>
    <w:lvl w:ilvl="0" w:tplc="A5A659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421B3"/>
    <w:multiLevelType w:val="hybridMultilevel"/>
    <w:tmpl w:val="1A66013E"/>
    <w:lvl w:ilvl="0" w:tplc="FFFFFFFF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E0CAE"/>
    <w:multiLevelType w:val="hybridMultilevel"/>
    <w:tmpl w:val="400426B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AA377B"/>
    <w:multiLevelType w:val="hybridMultilevel"/>
    <w:tmpl w:val="2ECA7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B0DA4"/>
    <w:multiLevelType w:val="hybridMultilevel"/>
    <w:tmpl w:val="48BE07A0"/>
    <w:lvl w:ilvl="0" w:tplc="131A0E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w w:val="136"/>
        <w:sz w:val="2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A10D9"/>
    <w:multiLevelType w:val="hybridMultilevel"/>
    <w:tmpl w:val="F66662DE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3D7F59"/>
    <w:multiLevelType w:val="hybridMultilevel"/>
    <w:tmpl w:val="D5060322"/>
    <w:lvl w:ilvl="0" w:tplc="77185F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w w:val="136"/>
        <w:sz w:val="24"/>
        <w:szCs w:val="24"/>
        <w:u w:val="none"/>
      </w:r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5961E7E"/>
    <w:multiLevelType w:val="multilevel"/>
    <w:tmpl w:val="11761794"/>
    <w:lvl w:ilvl="0">
      <w:start w:val="1"/>
      <w:numFmt w:val="bullet"/>
      <w:lvlText w:val=""/>
      <w:lvlJc w:val="left"/>
      <w:pPr>
        <w:ind w:left="357" w:hanging="357"/>
      </w:pPr>
      <w:rPr>
        <w:rFonts w:ascii="Wingdings 2" w:hAnsi="Wingdings 2" w:hint="default"/>
        <w:color w:val="000000" w:themeColor="text1"/>
        <w:sz w:val="20"/>
      </w:rPr>
    </w:lvl>
    <w:lvl w:ilvl="1">
      <w:start w:val="1"/>
      <w:numFmt w:val="bullet"/>
      <w:lvlText w:val=""/>
      <w:lvlJc w:val="left"/>
      <w:pPr>
        <w:ind w:left="714" w:hanging="357"/>
      </w:pPr>
      <w:rPr>
        <w:rFonts w:ascii="Wingdings 2" w:hAnsi="Wingdings 2" w:hint="default"/>
        <w:color w:val="4BACC6" w:themeColor="accent5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  <w:color w:val="000000" w:themeColor="text1"/>
        <w:sz w:val="22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9" w15:restartNumberingAfterBreak="0">
    <w:nsid w:val="55C5200A"/>
    <w:multiLevelType w:val="multilevel"/>
    <w:tmpl w:val="27D6B6B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Titre3"/>
      <w:lvlText w:val="1.1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7F75E1B"/>
    <w:multiLevelType w:val="hybridMultilevel"/>
    <w:tmpl w:val="2CECDDFA"/>
    <w:lvl w:ilvl="0" w:tplc="77185F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w w:val="136"/>
        <w:sz w:val="24"/>
        <w:szCs w:val="24"/>
        <w:u w:val="none"/>
      </w:r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8086BCF"/>
    <w:multiLevelType w:val="hybridMultilevel"/>
    <w:tmpl w:val="55E8F84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D116E1"/>
    <w:multiLevelType w:val="multilevel"/>
    <w:tmpl w:val="AE88486A"/>
    <w:styleLink w:val="Listepucecv"/>
    <w:lvl w:ilvl="0">
      <w:start w:val="1"/>
      <w:numFmt w:val="bullet"/>
      <w:pStyle w:val="Listepuces"/>
      <w:lvlText w:val=""/>
      <w:lvlJc w:val="left"/>
      <w:pPr>
        <w:ind w:left="357" w:hanging="357"/>
      </w:pPr>
      <w:rPr>
        <w:rFonts w:ascii="Wingdings 2" w:hAnsi="Wingdings 2" w:hint="default"/>
        <w:color w:val="000000" w:themeColor="text1"/>
        <w:sz w:val="20"/>
      </w:rPr>
    </w:lvl>
    <w:lvl w:ilvl="1">
      <w:start w:val="1"/>
      <w:numFmt w:val="bullet"/>
      <w:pStyle w:val="Listepuces2"/>
      <w:lvlText w:val=""/>
      <w:lvlJc w:val="left"/>
      <w:pPr>
        <w:ind w:left="714" w:hanging="357"/>
      </w:pPr>
      <w:rPr>
        <w:rFonts w:ascii="Wingdings 2" w:hAnsi="Wingdings 2" w:hint="default"/>
        <w:color w:val="4BACC6" w:themeColor="accent5"/>
      </w:rPr>
    </w:lvl>
    <w:lvl w:ilvl="2">
      <w:start w:val="1"/>
      <w:numFmt w:val="bullet"/>
      <w:pStyle w:val="Listepuces3"/>
      <w:lvlText w:val=""/>
      <w:lvlJc w:val="left"/>
      <w:pPr>
        <w:ind w:left="1071" w:hanging="357"/>
      </w:pPr>
      <w:rPr>
        <w:rFonts w:ascii="Wingdings 2" w:hAnsi="Wingdings 2" w:hint="default"/>
        <w:color w:val="000000" w:themeColor="text1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3" w15:restartNumberingAfterBreak="0">
    <w:nsid w:val="65DB3DE0"/>
    <w:multiLevelType w:val="multilevel"/>
    <w:tmpl w:val="AE88486A"/>
    <w:numStyleLink w:val="Listepucecv"/>
  </w:abstractNum>
  <w:abstractNum w:abstractNumId="24" w15:restartNumberingAfterBreak="0">
    <w:nsid w:val="72696515"/>
    <w:multiLevelType w:val="hybridMultilevel"/>
    <w:tmpl w:val="6F8A91B6"/>
    <w:lvl w:ilvl="0" w:tplc="6A0CEF50">
      <w:numFmt w:val="bullet"/>
      <w:lvlText w:val="•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3567A60"/>
    <w:multiLevelType w:val="hybridMultilevel"/>
    <w:tmpl w:val="A420D4F0"/>
    <w:lvl w:ilvl="0" w:tplc="9850DA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E0BD7"/>
    <w:multiLevelType w:val="hybridMultilevel"/>
    <w:tmpl w:val="EFDC6038"/>
    <w:lvl w:ilvl="0" w:tplc="8042D75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C6877"/>
    <w:multiLevelType w:val="hybridMultilevel"/>
    <w:tmpl w:val="B042418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4A7167"/>
    <w:multiLevelType w:val="hybridMultilevel"/>
    <w:tmpl w:val="B6CE8A58"/>
    <w:lvl w:ilvl="0" w:tplc="4CDC008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728FC"/>
    <w:multiLevelType w:val="multilevel"/>
    <w:tmpl w:val="003A0BC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81368130">
    <w:abstractNumId w:val="10"/>
  </w:num>
  <w:num w:numId="2" w16cid:durableId="618680506">
    <w:abstractNumId w:val="21"/>
  </w:num>
  <w:num w:numId="3" w16cid:durableId="2096003202">
    <w:abstractNumId w:val="27"/>
  </w:num>
  <w:num w:numId="4" w16cid:durableId="1322932513">
    <w:abstractNumId w:val="15"/>
  </w:num>
  <w:num w:numId="5" w16cid:durableId="1913926327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70707"/>
        </w:rPr>
      </w:lvl>
    </w:lvlOverride>
  </w:num>
  <w:num w:numId="6" w16cid:durableId="1557277402">
    <w:abstractNumId w:val="14"/>
  </w:num>
  <w:num w:numId="7" w16cid:durableId="672806275">
    <w:abstractNumId w:val="28"/>
  </w:num>
  <w:num w:numId="8" w16cid:durableId="227688028">
    <w:abstractNumId w:val="7"/>
  </w:num>
  <w:num w:numId="9" w16cid:durableId="258568038">
    <w:abstractNumId w:val="13"/>
  </w:num>
  <w:num w:numId="10" w16cid:durableId="278687760">
    <w:abstractNumId w:val="3"/>
  </w:num>
  <w:num w:numId="11" w16cid:durableId="1841457846">
    <w:abstractNumId w:val="11"/>
  </w:num>
  <w:num w:numId="12" w16cid:durableId="788089276">
    <w:abstractNumId w:val="18"/>
  </w:num>
  <w:num w:numId="13" w16cid:durableId="643195949">
    <w:abstractNumId w:val="25"/>
  </w:num>
  <w:num w:numId="14" w16cid:durableId="1887445707">
    <w:abstractNumId w:val="17"/>
  </w:num>
  <w:num w:numId="15" w16cid:durableId="1594512323">
    <w:abstractNumId w:val="9"/>
  </w:num>
  <w:num w:numId="16" w16cid:durableId="1304428842">
    <w:abstractNumId w:val="24"/>
  </w:num>
  <w:num w:numId="17" w16cid:durableId="513959575">
    <w:abstractNumId w:val="8"/>
  </w:num>
  <w:num w:numId="18" w16cid:durableId="1740983439">
    <w:abstractNumId w:val="12"/>
  </w:num>
  <w:num w:numId="19" w16cid:durableId="2082867152">
    <w:abstractNumId w:val="5"/>
  </w:num>
  <w:num w:numId="20" w16cid:durableId="1137720781">
    <w:abstractNumId w:val="20"/>
  </w:num>
  <w:num w:numId="21" w16cid:durableId="1679774429">
    <w:abstractNumId w:val="1"/>
  </w:num>
  <w:num w:numId="22" w16cid:durableId="1819414345">
    <w:abstractNumId w:val="26"/>
  </w:num>
  <w:num w:numId="23" w16cid:durableId="686255447">
    <w:abstractNumId w:val="19"/>
  </w:num>
  <w:num w:numId="24" w16cid:durableId="240993724">
    <w:abstractNumId w:val="2"/>
  </w:num>
  <w:num w:numId="25" w16cid:durableId="1102144921">
    <w:abstractNumId w:val="29"/>
  </w:num>
  <w:num w:numId="26" w16cid:durableId="1633635876">
    <w:abstractNumId w:val="6"/>
  </w:num>
  <w:num w:numId="27" w16cid:durableId="1572732970">
    <w:abstractNumId w:val="16"/>
  </w:num>
  <w:num w:numId="28" w16cid:durableId="1465387941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8400523">
    <w:abstractNumId w:val="23"/>
  </w:num>
  <w:num w:numId="30" w16cid:durableId="1555266837">
    <w:abstractNumId w:val="22"/>
  </w:num>
  <w:num w:numId="31" w16cid:durableId="83699223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CO Sylvie">
    <w15:presenceInfo w15:providerId="AD" w15:userId="S::sylvie.marco@eaurmc.fr::ffa19e38-7be5-4874-a7a6-287b6883c2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BE"/>
    <w:rsid w:val="00007C59"/>
    <w:rsid w:val="000128B1"/>
    <w:rsid w:val="00015339"/>
    <w:rsid w:val="00025AE2"/>
    <w:rsid w:val="00045909"/>
    <w:rsid w:val="00054D8E"/>
    <w:rsid w:val="000A1F52"/>
    <w:rsid w:val="000C5260"/>
    <w:rsid w:val="000E00FC"/>
    <w:rsid w:val="000E3506"/>
    <w:rsid w:val="000F2ED1"/>
    <w:rsid w:val="00101C8F"/>
    <w:rsid w:val="001205C2"/>
    <w:rsid w:val="0012593C"/>
    <w:rsid w:val="00126245"/>
    <w:rsid w:val="0012628A"/>
    <w:rsid w:val="001314A5"/>
    <w:rsid w:val="00132C1F"/>
    <w:rsid w:val="00150673"/>
    <w:rsid w:val="00156434"/>
    <w:rsid w:val="00185B53"/>
    <w:rsid w:val="00194BC3"/>
    <w:rsid w:val="001A7A71"/>
    <w:rsid w:val="001B00EB"/>
    <w:rsid w:val="001B15F3"/>
    <w:rsid w:val="001B2859"/>
    <w:rsid w:val="001B7636"/>
    <w:rsid w:val="001D797B"/>
    <w:rsid w:val="001F0728"/>
    <w:rsid w:val="00200901"/>
    <w:rsid w:val="00217BC5"/>
    <w:rsid w:val="00217BF7"/>
    <w:rsid w:val="00227011"/>
    <w:rsid w:val="0023308A"/>
    <w:rsid w:val="00240225"/>
    <w:rsid w:val="002636D4"/>
    <w:rsid w:val="002A5145"/>
    <w:rsid w:val="002B4C25"/>
    <w:rsid w:val="002B5E19"/>
    <w:rsid w:val="003070A3"/>
    <w:rsid w:val="00340519"/>
    <w:rsid w:val="00363175"/>
    <w:rsid w:val="003635A2"/>
    <w:rsid w:val="00364C6E"/>
    <w:rsid w:val="003B7811"/>
    <w:rsid w:val="003D7A30"/>
    <w:rsid w:val="003E1D23"/>
    <w:rsid w:val="00407E7C"/>
    <w:rsid w:val="0041130E"/>
    <w:rsid w:val="00430517"/>
    <w:rsid w:val="00442247"/>
    <w:rsid w:val="00446CF2"/>
    <w:rsid w:val="00452DF2"/>
    <w:rsid w:val="00453761"/>
    <w:rsid w:val="004604F1"/>
    <w:rsid w:val="0046109F"/>
    <w:rsid w:val="00466147"/>
    <w:rsid w:val="00475F02"/>
    <w:rsid w:val="00480433"/>
    <w:rsid w:val="00490A7A"/>
    <w:rsid w:val="004C01B3"/>
    <w:rsid w:val="004C2F65"/>
    <w:rsid w:val="004C453C"/>
    <w:rsid w:val="004F30EE"/>
    <w:rsid w:val="004F6232"/>
    <w:rsid w:val="00524A36"/>
    <w:rsid w:val="0053334B"/>
    <w:rsid w:val="00544E97"/>
    <w:rsid w:val="0054706E"/>
    <w:rsid w:val="00556CB5"/>
    <w:rsid w:val="00562C82"/>
    <w:rsid w:val="005670B2"/>
    <w:rsid w:val="0057204F"/>
    <w:rsid w:val="00590D4E"/>
    <w:rsid w:val="0059155B"/>
    <w:rsid w:val="005942DF"/>
    <w:rsid w:val="005A7FF0"/>
    <w:rsid w:val="005B6878"/>
    <w:rsid w:val="005E6AA6"/>
    <w:rsid w:val="006102D2"/>
    <w:rsid w:val="00616EDC"/>
    <w:rsid w:val="0064426F"/>
    <w:rsid w:val="006515F2"/>
    <w:rsid w:val="006548D2"/>
    <w:rsid w:val="0065566F"/>
    <w:rsid w:val="006568AA"/>
    <w:rsid w:val="00660F54"/>
    <w:rsid w:val="00694713"/>
    <w:rsid w:val="006A1B4F"/>
    <w:rsid w:val="006B1FEB"/>
    <w:rsid w:val="006B257F"/>
    <w:rsid w:val="006B422C"/>
    <w:rsid w:val="006D2A3E"/>
    <w:rsid w:val="006D311D"/>
    <w:rsid w:val="00700FBE"/>
    <w:rsid w:val="00705B78"/>
    <w:rsid w:val="007222AE"/>
    <w:rsid w:val="007279B3"/>
    <w:rsid w:val="007334BA"/>
    <w:rsid w:val="00750F2B"/>
    <w:rsid w:val="007642EB"/>
    <w:rsid w:val="00773CA2"/>
    <w:rsid w:val="0077679A"/>
    <w:rsid w:val="007937C6"/>
    <w:rsid w:val="00795E3E"/>
    <w:rsid w:val="007A5649"/>
    <w:rsid w:val="007D65F8"/>
    <w:rsid w:val="00865419"/>
    <w:rsid w:val="00872438"/>
    <w:rsid w:val="00881B97"/>
    <w:rsid w:val="00892C91"/>
    <w:rsid w:val="00894597"/>
    <w:rsid w:val="008A02D2"/>
    <w:rsid w:val="008A7133"/>
    <w:rsid w:val="008A723D"/>
    <w:rsid w:val="008C4B4C"/>
    <w:rsid w:val="008C5E90"/>
    <w:rsid w:val="008C748E"/>
    <w:rsid w:val="008D0A8C"/>
    <w:rsid w:val="008D1032"/>
    <w:rsid w:val="008D1DC1"/>
    <w:rsid w:val="008D333A"/>
    <w:rsid w:val="008F196C"/>
    <w:rsid w:val="00906312"/>
    <w:rsid w:val="009160FE"/>
    <w:rsid w:val="009302C0"/>
    <w:rsid w:val="00933FF5"/>
    <w:rsid w:val="00936BB8"/>
    <w:rsid w:val="00946DED"/>
    <w:rsid w:val="00990834"/>
    <w:rsid w:val="00992E01"/>
    <w:rsid w:val="00994593"/>
    <w:rsid w:val="009B1E3E"/>
    <w:rsid w:val="009C1846"/>
    <w:rsid w:val="009D679D"/>
    <w:rsid w:val="009E13FB"/>
    <w:rsid w:val="009E1DEB"/>
    <w:rsid w:val="009E23E2"/>
    <w:rsid w:val="009F15AD"/>
    <w:rsid w:val="00A057EF"/>
    <w:rsid w:val="00A13398"/>
    <w:rsid w:val="00A15835"/>
    <w:rsid w:val="00A23B90"/>
    <w:rsid w:val="00A30D7E"/>
    <w:rsid w:val="00A34792"/>
    <w:rsid w:val="00A3774F"/>
    <w:rsid w:val="00A406C2"/>
    <w:rsid w:val="00A410EE"/>
    <w:rsid w:val="00A4400F"/>
    <w:rsid w:val="00A570D4"/>
    <w:rsid w:val="00A84C95"/>
    <w:rsid w:val="00AC5918"/>
    <w:rsid w:val="00AC5FC2"/>
    <w:rsid w:val="00AD03D1"/>
    <w:rsid w:val="00AD660D"/>
    <w:rsid w:val="00AD6FB7"/>
    <w:rsid w:val="00AE0F1C"/>
    <w:rsid w:val="00AE5FE6"/>
    <w:rsid w:val="00AE6F21"/>
    <w:rsid w:val="00B11B04"/>
    <w:rsid w:val="00B12ABD"/>
    <w:rsid w:val="00B326C7"/>
    <w:rsid w:val="00B3311C"/>
    <w:rsid w:val="00B41E21"/>
    <w:rsid w:val="00B859FB"/>
    <w:rsid w:val="00B86983"/>
    <w:rsid w:val="00B92703"/>
    <w:rsid w:val="00B941DC"/>
    <w:rsid w:val="00BA4BEB"/>
    <w:rsid w:val="00BA79B2"/>
    <w:rsid w:val="00BD5BEF"/>
    <w:rsid w:val="00BE0073"/>
    <w:rsid w:val="00C0513F"/>
    <w:rsid w:val="00C07F97"/>
    <w:rsid w:val="00C4224F"/>
    <w:rsid w:val="00C6784B"/>
    <w:rsid w:val="00CD0BA6"/>
    <w:rsid w:val="00D268A8"/>
    <w:rsid w:val="00D27503"/>
    <w:rsid w:val="00D30AEC"/>
    <w:rsid w:val="00D37F4A"/>
    <w:rsid w:val="00D72EB3"/>
    <w:rsid w:val="00D767DF"/>
    <w:rsid w:val="00DA43AB"/>
    <w:rsid w:val="00DB05F0"/>
    <w:rsid w:val="00DB6B69"/>
    <w:rsid w:val="00DC36EC"/>
    <w:rsid w:val="00DC5E19"/>
    <w:rsid w:val="00DD35ED"/>
    <w:rsid w:val="00DD6A5B"/>
    <w:rsid w:val="00DF275E"/>
    <w:rsid w:val="00DF4C21"/>
    <w:rsid w:val="00E03D55"/>
    <w:rsid w:val="00E16BA6"/>
    <w:rsid w:val="00E269D7"/>
    <w:rsid w:val="00E32472"/>
    <w:rsid w:val="00E40FD8"/>
    <w:rsid w:val="00E455D0"/>
    <w:rsid w:val="00E530E3"/>
    <w:rsid w:val="00E55D02"/>
    <w:rsid w:val="00E71CB9"/>
    <w:rsid w:val="00E75F17"/>
    <w:rsid w:val="00E937B2"/>
    <w:rsid w:val="00E95D31"/>
    <w:rsid w:val="00EB6D99"/>
    <w:rsid w:val="00EC1C53"/>
    <w:rsid w:val="00EC2A05"/>
    <w:rsid w:val="00F046F3"/>
    <w:rsid w:val="00F13087"/>
    <w:rsid w:val="00F34045"/>
    <w:rsid w:val="00F35B32"/>
    <w:rsid w:val="00F35F97"/>
    <w:rsid w:val="00F5049D"/>
    <w:rsid w:val="00F507F6"/>
    <w:rsid w:val="00F6325E"/>
    <w:rsid w:val="00F66961"/>
    <w:rsid w:val="00F704BC"/>
    <w:rsid w:val="00F96225"/>
    <w:rsid w:val="00F97794"/>
    <w:rsid w:val="00FA30D7"/>
    <w:rsid w:val="00F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3CB8"/>
  <w15:docId w15:val="{E595DBC8-D096-4379-A6C9-74741B3B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225"/>
  </w:style>
  <w:style w:type="paragraph" w:styleId="Titre1">
    <w:name w:val="heading 1"/>
    <w:basedOn w:val="Normal"/>
    <w:next w:val="Normal"/>
    <w:link w:val="Titre1Car"/>
    <w:uiPriority w:val="9"/>
    <w:qFormat/>
    <w:rsid w:val="0041130E"/>
    <w:pPr>
      <w:keepNext/>
      <w:keepLines/>
      <w:numPr>
        <w:numId w:val="23"/>
      </w:numPr>
      <w:spacing w:before="240" w:after="12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1130E"/>
    <w:pPr>
      <w:keepNext/>
      <w:keepLines/>
      <w:spacing w:before="120" w:after="120"/>
      <w:outlineLvl w:val="1"/>
    </w:pPr>
    <w:rPr>
      <w:rFonts w:ascii="Calibri" w:eastAsiaTheme="majorEastAsia" w:hAnsi="Calibri" w:cstheme="majorBidi"/>
      <w:b/>
      <w:bCs/>
      <w:sz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1130E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1130E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1130E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1130E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1130E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1130E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1130E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0FBE"/>
    <w:pPr>
      <w:ind w:left="720"/>
      <w:contextualSpacing/>
    </w:pPr>
  </w:style>
  <w:style w:type="paragraph" w:customStyle="1" w:styleId="Style">
    <w:name w:val="Style"/>
    <w:rsid w:val="00700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AC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0EB"/>
    <w:rPr>
      <w:rFonts w:ascii="Tahoma" w:hAnsi="Tahoma" w:cs="Tahoma"/>
      <w:sz w:val="16"/>
      <w:szCs w:val="16"/>
    </w:rPr>
  </w:style>
  <w:style w:type="character" w:customStyle="1" w:styleId="commentairecach">
    <w:name w:val="commentaire caché"/>
    <w:basedOn w:val="Policepardfaut"/>
    <w:uiPriority w:val="1"/>
    <w:qFormat/>
    <w:rsid w:val="001B00EB"/>
    <w:rPr>
      <w:rFonts w:asciiTheme="minorHAnsi" w:hAnsiTheme="minorHAnsi"/>
      <w:i/>
      <w:vanish/>
      <w:color w:val="4F6228" w:themeColor="accent3" w:themeShade="80"/>
      <w:sz w:val="18"/>
      <w:bdr w:val="none" w:sz="0" w:space="0" w:color="auto"/>
      <w:shd w:val="clear" w:color="auto" w:fill="D6E3BC" w:themeFill="accent3" w:themeFillTint="66"/>
    </w:rPr>
  </w:style>
  <w:style w:type="character" w:styleId="Marquedecommentaire">
    <w:name w:val="annotation reference"/>
    <w:basedOn w:val="Policepardfaut"/>
    <w:uiPriority w:val="99"/>
    <w:unhideWhenUsed/>
    <w:rsid w:val="001B00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B00E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B00E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00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00EB"/>
    <w:rPr>
      <w:b/>
      <w:bCs/>
      <w:sz w:val="20"/>
      <w:szCs w:val="20"/>
    </w:rPr>
  </w:style>
  <w:style w:type="character" w:customStyle="1" w:styleId="Style2">
    <w:name w:val="Style2"/>
    <w:basedOn w:val="Policepardfaut"/>
    <w:uiPriority w:val="1"/>
    <w:rsid w:val="003E1D23"/>
    <w:rPr>
      <w:rFonts w:asciiTheme="minorHAnsi" w:hAnsiTheme="minorHAnsi"/>
      <w:b/>
      <w:sz w:val="20"/>
    </w:rPr>
  </w:style>
  <w:style w:type="character" w:customStyle="1" w:styleId="Style3">
    <w:name w:val="Style3"/>
    <w:basedOn w:val="Policepardfaut"/>
    <w:uiPriority w:val="1"/>
    <w:rsid w:val="003E1D23"/>
    <w:rPr>
      <w:rFonts w:asciiTheme="minorHAnsi" w:hAnsiTheme="minorHAnsi"/>
      <w:b/>
      <w:sz w:val="20"/>
    </w:rPr>
  </w:style>
  <w:style w:type="character" w:customStyle="1" w:styleId="Style4">
    <w:name w:val="Style4"/>
    <w:basedOn w:val="Policepardfaut"/>
    <w:uiPriority w:val="1"/>
    <w:rsid w:val="003E1D23"/>
    <w:rPr>
      <w:rFonts w:asciiTheme="minorHAnsi" w:hAnsiTheme="minorHAnsi"/>
      <w:b/>
      <w:sz w:val="20"/>
    </w:rPr>
  </w:style>
  <w:style w:type="paragraph" w:styleId="En-tte">
    <w:name w:val="header"/>
    <w:basedOn w:val="Normal"/>
    <w:link w:val="En-tteCar"/>
    <w:uiPriority w:val="99"/>
    <w:unhideWhenUsed/>
    <w:rsid w:val="003E1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1D23"/>
  </w:style>
  <w:style w:type="paragraph" w:styleId="Pieddepage">
    <w:name w:val="footer"/>
    <w:basedOn w:val="Normal"/>
    <w:link w:val="PieddepageCar"/>
    <w:uiPriority w:val="99"/>
    <w:unhideWhenUsed/>
    <w:rsid w:val="003E1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1D23"/>
  </w:style>
  <w:style w:type="paragraph" w:customStyle="1" w:styleId="calibrigras">
    <w:name w:val="calibri gras"/>
    <w:basedOn w:val="Normal"/>
    <w:qFormat/>
    <w:rsid w:val="005942DF"/>
    <w:pPr>
      <w:spacing w:before="240" w:after="120" w:line="240" w:lineRule="auto"/>
      <w:jc w:val="both"/>
    </w:pPr>
    <w:rPr>
      <w:b/>
      <w:sz w:val="20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3CA2"/>
    <w:pPr>
      <w:spacing w:before="200" w:after="360" w:line="240" w:lineRule="auto"/>
      <w:jc w:val="center"/>
    </w:pPr>
    <w:rPr>
      <w:rFonts w:asciiTheme="majorHAnsi" w:eastAsiaTheme="majorEastAsia" w:hAnsiTheme="majorHAnsi" w:cstheme="majorBidi"/>
      <w:b/>
      <w:iCs/>
      <w:color w:val="1F497D" w:themeColor="text2"/>
      <w:sz w:val="3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73CA2"/>
    <w:rPr>
      <w:rFonts w:asciiTheme="majorHAnsi" w:eastAsiaTheme="majorEastAsia" w:hAnsiTheme="majorHAnsi" w:cstheme="majorBidi"/>
      <w:b/>
      <w:iCs/>
      <w:color w:val="1F497D" w:themeColor="text2"/>
      <w:sz w:val="32"/>
      <w:szCs w:val="24"/>
    </w:rPr>
  </w:style>
  <w:style w:type="paragraph" w:customStyle="1" w:styleId="ChapitresPuces">
    <w:name w:val="Chapitres Puces"/>
    <w:basedOn w:val="Normal"/>
    <w:rsid w:val="00660F54"/>
    <w:pPr>
      <w:tabs>
        <w:tab w:val="num" w:pos="360"/>
      </w:tabs>
      <w:autoSpaceDE w:val="0"/>
      <w:autoSpaceDN w:val="0"/>
      <w:adjustRightInd w:val="0"/>
      <w:spacing w:after="0" w:line="240" w:lineRule="auto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101C8F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01C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41130E"/>
    <w:rPr>
      <w:rFonts w:ascii="Calibri" w:eastAsiaTheme="majorEastAsia" w:hAnsi="Calibri" w:cstheme="majorBidi"/>
      <w:b/>
      <w:bCs/>
      <w:sz w:val="20"/>
      <w:szCs w:val="26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1130E"/>
    <w:rPr>
      <w:rFonts w:eastAsiaTheme="majorEastAsia" w:cstheme="majorBidi"/>
      <w:b/>
      <w:bCs/>
      <w:sz w:val="24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113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113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4113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4113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113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4113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113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Listepucecv">
    <w:name w:val="Liste à pucecv"/>
    <w:basedOn w:val="Aucuneliste"/>
    <w:uiPriority w:val="99"/>
    <w:rsid w:val="009E23E2"/>
    <w:pPr>
      <w:numPr>
        <w:numId w:val="30"/>
      </w:numPr>
    </w:pPr>
  </w:style>
  <w:style w:type="paragraph" w:styleId="Listepuces">
    <w:name w:val="List Bullet"/>
    <w:basedOn w:val="Normal"/>
    <w:uiPriority w:val="99"/>
    <w:unhideWhenUsed/>
    <w:qFormat/>
    <w:rsid w:val="009E23E2"/>
    <w:pPr>
      <w:numPr>
        <w:numId w:val="30"/>
      </w:numPr>
      <w:spacing w:after="120" w:line="240" w:lineRule="auto"/>
      <w:contextualSpacing/>
      <w:jc w:val="both"/>
    </w:pPr>
    <w:rPr>
      <w:sz w:val="20"/>
      <w:szCs w:val="16"/>
    </w:rPr>
  </w:style>
  <w:style w:type="paragraph" w:styleId="Listepuces2">
    <w:name w:val="List Bullet 2"/>
    <w:basedOn w:val="Normal"/>
    <w:uiPriority w:val="99"/>
    <w:unhideWhenUsed/>
    <w:qFormat/>
    <w:rsid w:val="009E23E2"/>
    <w:pPr>
      <w:numPr>
        <w:ilvl w:val="1"/>
        <w:numId w:val="30"/>
      </w:numPr>
      <w:spacing w:after="120" w:line="240" w:lineRule="auto"/>
      <w:contextualSpacing/>
      <w:jc w:val="both"/>
    </w:pPr>
    <w:rPr>
      <w:sz w:val="20"/>
      <w:szCs w:val="16"/>
    </w:rPr>
  </w:style>
  <w:style w:type="paragraph" w:styleId="Listepuces3">
    <w:name w:val="List Bullet 3"/>
    <w:basedOn w:val="Normal"/>
    <w:uiPriority w:val="99"/>
    <w:unhideWhenUsed/>
    <w:qFormat/>
    <w:rsid w:val="009E23E2"/>
    <w:pPr>
      <w:numPr>
        <w:ilvl w:val="2"/>
        <w:numId w:val="30"/>
      </w:numPr>
      <w:spacing w:after="120" w:line="240" w:lineRule="auto"/>
      <w:contextualSpacing/>
      <w:jc w:val="both"/>
    </w:pPr>
    <w:rPr>
      <w:sz w:val="20"/>
      <w:szCs w:val="16"/>
    </w:rPr>
  </w:style>
  <w:style w:type="paragraph" w:customStyle="1" w:styleId="Default">
    <w:name w:val="Default"/>
    <w:rsid w:val="009E23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4F6232"/>
    <w:rPr>
      <w:color w:val="808080"/>
    </w:rPr>
  </w:style>
  <w:style w:type="paragraph" w:styleId="Rvision">
    <w:name w:val="Revision"/>
    <w:hidden/>
    <w:uiPriority w:val="99"/>
    <w:semiHidden/>
    <w:rsid w:val="00D37F4A"/>
    <w:pPr>
      <w:spacing w:after="0" w:line="240" w:lineRule="auto"/>
    </w:pPr>
  </w:style>
  <w:style w:type="paragraph" w:customStyle="1" w:styleId="RedaliaSoustitredocument">
    <w:name w:val="Redalia : Sous titre document"/>
    <w:basedOn w:val="Normal"/>
    <w:next w:val="Normal"/>
    <w:rsid w:val="00AE0F1C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center"/>
      <w:textAlignment w:val="baseline"/>
    </w:pPr>
    <w:rPr>
      <w:rFonts w:ascii="Arial" w:eastAsia="Arial" w:hAnsi="Arial" w:cs="Arial"/>
      <w:sz w:val="28"/>
      <w:szCs w:val="20"/>
      <w:lang w:eastAsia="fr-FR"/>
    </w:rPr>
  </w:style>
  <w:style w:type="paragraph" w:customStyle="1" w:styleId="RdaliaTitreparagraphe">
    <w:name w:val="Rédalia : Titre paragraphe"/>
    <w:basedOn w:val="Normal"/>
    <w:rsid w:val="00AE0F1C"/>
    <w:pPr>
      <w:widowControl w:val="0"/>
      <w:pBdr>
        <w:bottom w:val="single" w:sz="6" w:space="1" w:color="000000"/>
      </w:pBdr>
      <w:suppressAutoHyphens/>
      <w:autoSpaceDN w:val="0"/>
      <w:spacing w:before="320" w:after="240" w:line="240" w:lineRule="auto"/>
      <w:textAlignment w:val="baseline"/>
    </w:pPr>
    <w:rPr>
      <w:rFonts w:ascii="Arial" w:eastAsia="Arial" w:hAnsi="Arial" w:cs="Arial"/>
      <w:sz w:val="3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99F0F3C61A4667A5BDD8644DA3C3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4E110B-4F31-413C-AC46-E59ADE226454}"/>
      </w:docPartPr>
      <w:docPartBody>
        <w:p w:rsidR="009649C8" w:rsidRDefault="00433661" w:rsidP="00433661">
          <w:pPr>
            <w:pStyle w:val="E499F0F3C61A4667A5BDD8644DA3C371"/>
          </w:pPr>
          <w:r w:rsidRPr="00834BD7">
            <w:rPr>
              <w:rStyle w:val="Textedelespacerserv"/>
              <w:color w:val="0E2841" w:themeColor="text2"/>
            </w:rPr>
            <w:t>[NB articles]</w:t>
          </w:r>
        </w:p>
      </w:docPartBody>
    </w:docPart>
    <w:docPart>
      <w:docPartPr>
        <w:name w:val="E9DEEE6DD0BE46E0A2481DBFB7317A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3DB523-32FA-4029-AA61-44BD2921C679}"/>
      </w:docPartPr>
      <w:docPartBody>
        <w:p w:rsidR="003D4AF0" w:rsidRDefault="00350410" w:rsidP="00350410">
          <w:pPr>
            <w:pStyle w:val="E9DEEE6DD0BE46E0A2481DBFB7317A3B"/>
          </w:pPr>
          <w:r w:rsidRPr="00E60E1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91A2973EFD44408A92505DD16F3D1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2F794D-B84E-4D5A-BF91-636CFDE90545}"/>
      </w:docPartPr>
      <w:docPartBody>
        <w:p w:rsidR="003C4D88" w:rsidRDefault="00564B40" w:rsidP="00564B40">
          <w:pPr>
            <w:pStyle w:val="791A2973EFD44408A92505DD16F3D157"/>
          </w:pPr>
          <w:r w:rsidRPr="00E60E1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ADF4334451C485799BD947C402211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299A5F-BE29-430E-B30F-3FBEC74A0D7B}"/>
      </w:docPartPr>
      <w:docPartBody>
        <w:p w:rsidR="00FD4D5E" w:rsidRDefault="003C4D88" w:rsidP="003C4D88">
          <w:pPr>
            <w:pStyle w:val="BADF4334451C485799BD947C402211AD"/>
          </w:pPr>
          <w:r w:rsidRPr="00E60E1F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661"/>
    <w:rsid w:val="00045909"/>
    <w:rsid w:val="0012593C"/>
    <w:rsid w:val="00156434"/>
    <w:rsid w:val="002B5E19"/>
    <w:rsid w:val="00350410"/>
    <w:rsid w:val="003635A2"/>
    <w:rsid w:val="003C4D88"/>
    <w:rsid w:val="003D4AF0"/>
    <w:rsid w:val="00407F3E"/>
    <w:rsid w:val="00433661"/>
    <w:rsid w:val="0046109F"/>
    <w:rsid w:val="00490A7A"/>
    <w:rsid w:val="00564B40"/>
    <w:rsid w:val="006D311D"/>
    <w:rsid w:val="00881B97"/>
    <w:rsid w:val="009649C8"/>
    <w:rsid w:val="00E75F17"/>
    <w:rsid w:val="00EA75EC"/>
    <w:rsid w:val="00F35B32"/>
    <w:rsid w:val="00FD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C4D88"/>
    <w:rPr>
      <w:color w:val="808080"/>
    </w:rPr>
  </w:style>
  <w:style w:type="paragraph" w:customStyle="1" w:styleId="E499F0F3C61A4667A5BDD8644DA3C371">
    <w:name w:val="E499F0F3C61A4667A5BDD8644DA3C371"/>
    <w:rsid w:val="00433661"/>
  </w:style>
  <w:style w:type="paragraph" w:customStyle="1" w:styleId="E9DEEE6DD0BE46E0A2481DBFB7317A3B">
    <w:name w:val="E9DEEE6DD0BE46E0A2481DBFB7317A3B"/>
    <w:rsid w:val="00350410"/>
  </w:style>
  <w:style w:type="paragraph" w:customStyle="1" w:styleId="791A2973EFD44408A92505DD16F3D157">
    <w:name w:val="791A2973EFD44408A92505DD16F3D157"/>
    <w:rsid w:val="00564B40"/>
  </w:style>
  <w:style w:type="paragraph" w:customStyle="1" w:styleId="BADF4334451C485799BD947C402211AD">
    <w:name w:val="BADF4334451C485799BD947C402211AD"/>
    <w:rsid w:val="003C4D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61713-33FE-4151-95EF-406B17B2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1642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AERMC</Company>
  <LinksUpToDate>false</LinksUpToDate>
  <CharactersWithSpaces>10653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DELCLAUX Laurence</dc:creator>
  <cp:lastModifiedBy>MARCO Sylvie</cp:lastModifiedBy>
  <cp:revision>4</cp:revision>
  <cp:lastPrinted>2019-11-18T14:10:00Z</cp:lastPrinted>
  <dcterms:created xsi:type="dcterms:W3CDTF">2025-07-29T13:56:00Z</dcterms:created>
  <dcterms:modified xsi:type="dcterms:W3CDTF">2025-07-31T15:14:00Z</dcterms:modified>
</cp:coreProperties>
</file>